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67FCB149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ins w:id="0" w:author="Švecova Jitka" w:date="2025-11-05T14:43:00Z" w16du:dateUtc="2025-11-05T13:43:00Z">
        <w:r w:rsidR="00BA0461">
          <w:rPr>
            <w:rFonts w:ascii="Segoe UI" w:hAnsi="Segoe UI" w:cs="Segoe UI"/>
            <w:b/>
            <w:sz w:val="28"/>
            <w:szCs w:val="28"/>
          </w:rPr>
          <w:t>žadatele/</w:t>
        </w:r>
      </w:ins>
      <w:ins w:id="1" w:author="Fronček Szabová Laura" w:date="2025-11-05T10:27:00Z" w16du:dateUtc="2025-11-05T09:27:00Z">
        <w:r w:rsidR="005439E7">
          <w:rPr>
            <w:rFonts w:ascii="Segoe UI" w:hAnsi="Segoe UI" w:cs="Segoe UI"/>
            <w:b/>
            <w:sz w:val="28"/>
            <w:szCs w:val="28"/>
          </w:rPr>
          <w:t>příjemce</w:t>
        </w:r>
      </w:ins>
      <w:ins w:id="2" w:author="Fronček Szabová Laura" w:date="2025-11-05T11:56:00Z" w16du:dateUtc="2025-11-05T10:56:00Z">
        <w:del w:id="3" w:author="Švecova Jitka" w:date="2025-11-05T14:43:00Z" w16du:dateUtc="2025-11-05T13:43:00Z">
          <w:r w:rsidR="000A3C58" w:rsidDel="00BA0461">
            <w:rPr>
              <w:rFonts w:ascii="Segoe UI" w:hAnsi="Segoe UI" w:cs="Segoe UI"/>
              <w:b/>
              <w:sz w:val="28"/>
              <w:szCs w:val="28"/>
            </w:rPr>
            <w:delText>/žadatele</w:delText>
          </w:r>
        </w:del>
      </w:ins>
      <w:del w:id="4" w:author="Fronček Szabová Laura" w:date="2025-11-05T10:27:00Z" w16du:dateUtc="2025-11-05T09:27:00Z">
        <w:r w:rsidR="00687122" w:rsidRPr="00BA6239" w:rsidDel="005439E7">
          <w:rPr>
            <w:rFonts w:ascii="Segoe UI" w:hAnsi="Segoe UI" w:cs="Segoe UI"/>
            <w:b/>
            <w:sz w:val="28"/>
            <w:szCs w:val="28"/>
          </w:rPr>
          <w:delText>zadavatele</w:delText>
        </w:r>
      </w:del>
    </w:p>
    <w:p w14:paraId="6AA69D33" w14:textId="63C5C7C9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(r</w:t>
      </w:r>
      <w:r w:rsidR="00661790" w:rsidRPr="00661790">
        <w:rPr>
          <w:rFonts w:ascii="Segoe UI" w:hAnsi="Segoe UI" w:cs="Segoe UI"/>
          <w:sz w:val="28"/>
          <w:szCs w:val="20"/>
        </w:rPr>
        <w:t xml:space="preserve">everzní </w:t>
      </w:r>
      <w:del w:id="5" w:author="Švecova Jitka" w:date="2025-11-05T15:36:00Z" w16du:dateUtc="2025-11-05T14:36:00Z">
        <w:r w:rsidR="00661790" w:rsidRPr="00661790" w:rsidDel="006D55B9">
          <w:rPr>
            <w:rFonts w:ascii="Segoe UI" w:hAnsi="Segoe UI" w:cs="Segoe UI"/>
            <w:sz w:val="28"/>
            <w:szCs w:val="20"/>
          </w:rPr>
          <w:delText xml:space="preserve">a sesterský </w:delText>
        </w:r>
      </w:del>
      <w:r w:rsidR="00661790" w:rsidRPr="00661790">
        <w:rPr>
          <w:rFonts w:ascii="Segoe UI" w:hAnsi="Segoe UI" w:cs="Segoe UI"/>
          <w:sz w:val="28"/>
          <w:szCs w:val="20"/>
        </w:rPr>
        <w:t>in-house)</w:t>
      </w:r>
    </w:p>
    <w:p w14:paraId="4B40D038" w14:textId="77777777" w:rsidR="00151BE6" w:rsidDel="00BA0461" w:rsidRDefault="00E90F94" w:rsidP="00BB0DFE">
      <w:pPr>
        <w:spacing w:after="120"/>
        <w:jc w:val="both"/>
        <w:rPr>
          <w:ins w:id="6" w:author="Fronček Szabová Laura" w:date="2025-11-05T10:23:00Z" w16du:dateUtc="2025-11-05T09:23:00Z"/>
          <w:del w:id="7" w:author="Švecova Jitka" w:date="2025-11-05T14:41:00Z" w16du:dateUtc="2025-11-05T13:41:00Z"/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del w:id="8" w:author="Švecova Jitka" w:date="2025-11-03T14:48:00Z" w16du:dateUtc="2025-11-03T13:48:00Z">
        <w:r w:rsidR="00687122" w:rsidRPr="00D16DBA" w:rsidDel="00B83D10">
          <w:rPr>
            <w:rFonts w:ascii="Segoe UI" w:hAnsi="Segoe UI" w:cs="Segoe UI"/>
            <w:sz w:val="20"/>
            <w:highlight w:val="lightGray"/>
          </w:rPr>
          <w:delText>…</w:delText>
        </w:r>
        <w:r w:rsidR="00F578BC" w:rsidRPr="00D16DBA" w:rsidDel="00B83D10">
          <w:rPr>
            <w:rFonts w:ascii="Segoe UI" w:hAnsi="Segoe UI" w:cs="Segoe UI"/>
            <w:sz w:val="20"/>
            <w:highlight w:val="lightGray"/>
          </w:rPr>
          <w:delText>.</w:delText>
        </w:r>
        <w:r w:rsidR="00687122" w:rsidRPr="00D16DBA" w:rsidDel="00B83D10">
          <w:rPr>
            <w:rFonts w:ascii="Segoe UI" w:hAnsi="Segoe UI" w:cs="Segoe UI"/>
            <w:sz w:val="20"/>
            <w:highlight w:val="lightGray"/>
          </w:rPr>
          <w:delText xml:space="preserve">. </w:delText>
        </w:r>
      </w:del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ins w:id="9" w:author="Švecova Jitka" w:date="2025-11-03T14:51:00Z" w16du:dateUtc="2025-11-03T13:51:00Z">
        <w:r w:rsidR="00B83D10">
          <w:rPr>
            <w:rFonts w:ascii="Segoe UI" w:hAnsi="Segoe UI" w:cs="Segoe UI"/>
            <w:i/>
            <w:sz w:val="20"/>
            <w:highlight w:val="lightGray"/>
          </w:rPr>
          <w:t xml:space="preserve">název 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ins w:id="10" w:author="Švecova Jitka" w:date="2025-11-03T14:48:00Z" w16du:dateUtc="2025-11-03T13:48:00Z">
        <w:r w:rsidR="00B83D10">
          <w:rPr>
            <w:rFonts w:ascii="Segoe UI" w:hAnsi="Segoe UI" w:cs="Segoe UI"/>
            <w:i/>
            <w:sz w:val="20"/>
            <w:highlight w:val="lightGray"/>
          </w:rPr>
          <w:t>e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del w:id="11" w:author="Švecova Jitka" w:date="2025-11-03T14:48:00Z" w16du:dateUtc="2025-11-03T13:48:00Z">
        <w:r w:rsidR="00687122" w:rsidRPr="00D16DBA" w:rsidDel="00B83D10">
          <w:rPr>
            <w:rFonts w:ascii="Segoe UI" w:hAnsi="Segoe UI" w:cs="Segoe UI"/>
            <w:i/>
            <w:sz w:val="20"/>
            <w:highlight w:val="lightGray"/>
          </w:rPr>
          <w:delText xml:space="preserve"> OPŽP</w:delText>
        </w:r>
      </w:del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ins w:id="12" w:author="Švecova Jitka" w:date="2025-11-03T14:48:00Z" w16du:dateUtc="2025-11-03T13:48:00Z">
        <w:r w:rsidR="00B83D10">
          <w:rPr>
            <w:rFonts w:ascii="Segoe UI" w:hAnsi="Segoe UI" w:cs="Segoe UI"/>
            <w:i/>
            <w:sz w:val="20"/>
            <w:highlight w:val="lightGray"/>
          </w:rPr>
          <w:t>O</w:t>
        </w:r>
      </w:ins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del w:id="13" w:author="Fronček Szabová Laura" w:date="2025-11-05T10:23:00Z" w16du:dateUtc="2025-11-05T09:23:00Z">
        <w:r w:rsidR="00687122" w:rsidRPr="00D16DBA" w:rsidDel="00151BE6">
          <w:rPr>
            <w:rFonts w:ascii="Segoe UI" w:hAnsi="Segoe UI" w:cs="Segoe UI"/>
            <w:sz w:val="20"/>
          </w:rPr>
          <w:delText xml:space="preserve">jako zadavatel dle § 4 </w:delText>
        </w:r>
        <w:r w:rsidR="006F0E05" w:rsidRPr="00D16DBA" w:rsidDel="00151BE6">
          <w:rPr>
            <w:rFonts w:ascii="Segoe UI" w:hAnsi="Segoe UI" w:cs="Segoe UI"/>
            <w:sz w:val="20"/>
          </w:rPr>
          <w:delText xml:space="preserve">odst. 1 </w:delText>
        </w:r>
        <w:r w:rsidR="009A35F4" w:rsidRPr="00D16DBA" w:rsidDel="00151BE6">
          <w:rPr>
            <w:rFonts w:ascii="Segoe UI" w:hAnsi="Segoe UI" w:cs="Segoe UI"/>
            <w:sz w:val="20"/>
          </w:rPr>
          <w:delText xml:space="preserve">nebo </w:delText>
        </w:r>
        <w:r w:rsidR="006F0E05" w:rsidRPr="00D16DBA" w:rsidDel="00151BE6">
          <w:rPr>
            <w:rFonts w:ascii="Segoe UI" w:hAnsi="Segoe UI" w:cs="Segoe UI"/>
            <w:sz w:val="20"/>
          </w:rPr>
          <w:delText xml:space="preserve">odst. 2 </w:delText>
        </w:r>
        <w:r w:rsidR="00377A63" w:rsidRPr="00D16DBA" w:rsidDel="00151BE6">
          <w:rPr>
            <w:rFonts w:ascii="Segoe UI" w:hAnsi="Segoe UI" w:cs="Segoe UI"/>
            <w:sz w:val="20"/>
          </w:rPr>
          <w:delText>zákona č. 134/2016 Sb., o </w:delText>
        </w:r>
        <w:r w:rsidR="00687122" w:rsidRPr="00D16DBA" w:rsidDel="00151BE6">
          <w:rPr>
            <w:rFonts w:ascii="Segoe UI" w:hAnsi="Segoe UI" w:cs="Segoe UI"/>
            <w:sz w:val="20"/>
          </w:rPr>
          <w:delText>zadávání veřejných zakázek, ve znění pozděj</w:delText>
        </w:r>
        <w:r w:rsidR="00771A38" w:rsidRPr="00D16DBA" w:rsidDel="00151BE6">
          <w:rPr>
            <w:rFonts w:ascii="Segoe UI" w:hAnsi="Segoe UI" w:cs="Segoe UI"/>
            <w:sz w:val="20"/>
          </w:rPr>
          <w:delText>ších předpisů (dál</w:delText>
        </w:r>
        <w:r w:rsidR="00377A63" w:rsidRPr="00D16DBA" w:rsidDel="00151BE6">
          <w:rPr>
            <w:rFonts w:ascii="Segoe UI" w:hAnsi="Segoe UI" w:cs="Segoe UI"/>
            <w:sz w:val="20"/>
          </w:rPr>
          <w:delText>e jen „ZZVZ“)</w:delText>
        </w:r>
      </w:del>
    </w:p>
    <w:p w14:paraId="14E99575" w14:textId="5D5360A8" w:rsidR="00687122" w:rsidRPr="00BA0461" w:rsidDel="00BA0461" w:rsidRDefault="00377A63">
      <w:pPr>
        <w:jc w:val="both"/>
        <w:rPr>
          <w:del w:id="14" w:author="Švecova Jitka" w:date="2025-11-05T14:43:00Z" w16du:dateUtc="2025-11-05T13:43:00Z"/>
          <w:rFonts w:ascii="Segoe UI" w:hAnsi="Segoe UI" w:cs="Segoe UI"/>
          <w:sz w:val="20"/>
          <w:szCs w:val="20"/>
        </w:rPr>
        <w:pPrChange w:id="15" w:author="Švecova Jitka" w:date="2025-11-05T14:43:00Z" w16du:dateUtc="2025-11-05T13:43:00Z">
          <w:pPr>
            <w:spacing w:after="120"/>
            <w:jc w:val="both"/>
          </w:pPr>
        </w:pPrChange>
      </w:pPr>
      <w:del w:id="16" w:author="Fronček Szabová Laura" w:date="2025-11-05T10:24:00Z" w16du:dateUtc="2025-11-05T09:24:00Z">
        <w:r w:rsidRPr="00D16DBA" w:rsidDel="00151BE6">
          <w:rPr>
            <w:rFonts w:ascii="Segoe UI" w:hAnsi="Segoe UI" w:cs="Segoe UI"/>
            <w:sz w:val="20"/>
          </w:rPr>
          <w:delText xml:space="preserve">, </w:delText>
        </w:r>
      </w:del>
      <w:r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64293B">
        <w:rPr>
          <w:rFonts w:ascii="Segoe UI" w:hAnsi="Segoe UI" w:cs="Segoe UI"/>
          <w:bCs/>
          <w:sz w:val="20"/>
          <w:rPrChange w:id="17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>§ 11 </w:t>
      </w:r>
      <w:r w:rsidR="008E293D" w:rsidRPr="0064293B">
        <w:rPr>
          <w:rFonts w:ascii="Segoe UI" w:hAnsi="Segoe UI" w:cs="Segoe UI"/>
          <w:bCs/>
          <w:sz w:val="20"/>
          <w:rPrChange w:id="18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 xml:space="preserve">odst. 4 </w:t>
      </w:r>
      <w:ins w:id="19" w:author="Fronček Szabová Laura" w:date="2025-11-06T11:49:00Z" w16du:dateUtc="2025-11-06T10:49:00Z">
        <w:r w:rsidR="00C67C2C">
          <w:rPr>
            <w:rFonts w:ascii="Segoe UI" w:hAnsi="Segoe UI" w:cs="Segoe UI"/>
            <w:bCs/>
            <w:sz w:val="20"/>
          </w:rPr>
          <w:t xml:space="preserve">písm. a) </w:t>
        </w:r>
      </w:ins>
      <w:ins w:id="20" w:author="Fronček Szabová Laura" w:date="2025-11-05T10:24:00Z" w16du:dateUtc="2025-11-05T09:24:00Z">
        <w:r w:rsidR="00151BE6" w:rsidRPr="0064293B">
          <w:rPr>
            <w:rFonts w:ascii="Segoe UI" w:hAnsi="Segoe UI" w:cs="Segoe UI"/>
            <w:bCs/>
            <w:sz w:val="20"/>
            <w:rPrChange w:id="21" w:author="Fronček Szabová Laura" w:date="2025-11-05T10:27:00Z" w16du:dateUtc="2025-11-05T09:27:00Z">
              <w:rPr>
                <w:rFonts w:ascii="Segoe UI" w:hAnsi="Segoe UI" w:cs="Segoe UI"/>
                <w:b/>
                <w:sz w:val="20"/>
              </w:rPr>
            </w:rPrChange>
          </w:rPr>
          <w:t>zákona č. 134/2016 Sb., o zadávaní veřejných zakázek (dále jen „</w:t>
        </w:r>
      </w:ins>
      <w:r w:rsidR="00771A38" w:rsidRPr="0064293B">
        <w:rPr>
          <w:rFonts w:ascii="Segoe UI" w:hAnsi="Segoe UI" w:cs="Segoe UI"/>
          <w:bCs/>
          <w:sz w:val="20"/>
          <w:rPrChange w:id="22" w:author="Fronček Szabová Laura" w:date="2025-11-05T10:27:00Z" w16du:dateUtc="2025-11-05T09:27:00Z">
            <w:rPr>
              <w:rFonts w:ascii="Segoe UI" w:hAnsi="Segoe UI" w:cs="Segoe UI"/>
              <w:b/>
              <w:sz w:val="20"/>
            </w:rPr>
          </w:rPrChange>
        </w:rPr>
        <w:t>ZZVZ</w:t>
      </w:r>
      <w:ins w:id="23" w:author="Fronček Szabová Laura" w:date="2025-11-05T10:24:00Z" w16du:dateUtc="2025-11-05T09:24:00Z">
        <w:r w:rsidR="00151BE6" w:rsidRPr="0064293B">
          <w:rPr>
            <w:rFonts w:ascii="Segoe UI" w:hAnsi="Segoe UI" w:cs="Segoe UI"/>
            <w:bCs/>
            <w:sz w:val="20"/>
            <w:rPrChange w:id="24" w:author="Fronček Szabová Laura" w:date="2025-11-05T10:27:00Z" w16du:dateUtc="2025-11-05T09:27:00Z">
              <w:rPr>
                <w:rFonts w:ascii="Segoe UI" w:hAnsi="Segoe UI" w:cs="Segoe UI"/>
                <w:b/>
                <w:sz w:val="20"/>
              </w:rPr>
            </w:rPrChange>
          </w:rPr>
          <w:t>“)</w:t>
        </w:r>
      </w:ins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del w:id="25" w:author="Fronček Szabová Laura" w:date="2025-11-06T11:54:00Z" w16du:dateUtc="2025-11-06T10:54:00Z">
        <w:r w:rsidR="007D2F34" w:rsidRPr="00D16DBA" w:rsidDel="00F311FC">
          <w:rPr>
            <w:rFonts w:ascii="Segoe UI" w:hAnsi="Segoe UI" w:cs="Segoe UI"/>
            <w:sz w:val="20"/>
          </w:rPr>
          <w:delText>s</w:delText>
        </w:r>
        <w:r w:rsidR="007A4610" w:rsidRPr="00D16DBA" w:rsidDel="00F311FC">
          <w:rPr>
            <w:rFonts w:ascii="Segoe UI" w:hAnsi="Segoe UI" w:cs="Segoe UI"/>
            <w:sz w:val="20"/>
          </w:rPr>
          <w:delText> </w:delText>
        </w:r>
      </w:del>
      <w:ins w:id="26" w:author="Fronček Szabová Laura" w:date="2025-11-06T11:54:00Z">
        <w:r w:rsidR="00F311FC" w:rsidRPr="00F311FC">
          <w:rPr>
            <w:rFonts w:ascii="Segoe UI" w:hAnsi="Segoe UI" w:cs="Segoe UI"/>
            <w:sz w:val="20"/>
          </w:rPr>
          <w:t>s dodavatelem, v němž nemá přímou majetkovou účast žádná soukromá osoba</w:t>
        </w:r>
      </w:ins>
      <w:ins w:id="27" w:author="Fronček Szabová Laura" w:date="2025-11-06T11:55:00Z" w16du:dateUtc="2025-11-06T10:55:00Z">
        <w:r w:rsidR="00F311FC">
          <w:rPr>
            <w:rFonts w:ascii="Segoe UI" w:hAnsi="Segoe UI" w:cs="Segoe UI"/>
            <w:sz w:val="20"/>
          </w:rPr>
          <w:t xml:space="preserve"> a je zároveň </w:t>
        </w:r>
      </w:ins>
      <w:ins w:id="28" w:author="Fronček Szabová Laura" w:date="2025-11-06T11:50:00Z">
        <w:r w:rsidR="00E42A0E" w:rsidRPr="00E42A0E">
          <w:rPr>
            <w:rFonts w:ascii="Segoe UI" w:hAnsi="Segoe UI" w:cs="Segoe UI"/>
            <w:sz w:val="20"/>
          </w:rPr>
          <w:t>veřejným zadavatelem, který ji ovládá</w:t>
        </w:r>
      </w:ins>
      <w:ins w:id="29" w:author="Fronček Szabová Laura" w:date="2025-11-06T11:51:00Z" w16du:dateUtc="2025-11-06T10:51:00Z">
        <w:r w:rsidR="00E42A0E">
          <w:rPr>
            <w:rFonts w:ascii="Segoe UI" w:hAnsi="Segoe UI" w:cs="Segoe UI"/>
            <w:sz w:val="20"/>
          </w:rPr>
          <w:t xml:space="preserve"> </w:t>
        </w:r>
      </w:ins>
      <w:del w:id="30" w:author="Fronček Szabová Laura" w:date="2025-11-06T11:50:00Z" w16du:dateUtc="2025-11-06T10:50:00Z">
        <w:r w:rsidR="00687122" w:rsidRPr="00D16DBA" w:rsidDel="00E42A0E">
          <w:rPr>
            <w:rFonts w:ascii="Segoe UI" w:hAnsi="Segoe UI" w:cs="Segoe UI"/>
            <w:sz w:val="20"/>
          </w:rPr>
          <w:delText>dodavatel</w:delText>
        </w:r>
        <w:r w:rsidR="007D2F34" w:rsidRPr="00D16DBA" w:rsidDel="00E42A0E">
          <w:rPr>
            <w:rFonts w:ascii="Segoe UI" w:hAnsi="Segoe UI" w:cs="Segoe UI"/>
            <w:sz w:val="20"/>
          </w:rPr>
          <w:delText>em</w:delText>
        </w:r>
        <w:r w:rsidR="00712012" w:rsidRPr="00D16DBA" w:rsidDel="00E42A0E">
          <w:rPr>
            <w:rStyle w:val="Znakapoznpodarou"/>
            <w:rFonts w:ascii="Segoe UI" w:hAnsi="Segoe UI" w:cs="Segoe UI"/>
            <w:sz w:val="20"/>
          </w:rPr>
          <w:footnoteReference w:id="1"/>
        </w:r>
        <w:r w:rsidR="00687122" w:rsidRPr="00D16DBA" w:rsidDel="00E42A0E">
          <w:rPr>
            <w:rFonts w:ascii="Segoe UI" w:hAnsi="Segoe UI" w:cs="Segoe UI"/>
            <w:sz w:val="20"/>
          </w:rPr>
          <w:delText xml:space="preserve"> </w:delText>
        </w:r>
      </w:del>
      <w:del w:id="49" w:author="Švecova Jitka" w:date="2025-11-05T14:42:00Z" w16du:dateUtc="2025-11-05T13:42:00Z">
        <w:r w:rsidR="00687122" w:rsidRPr="00D16DBA" w:rsidDel="00BA0461">
          <w:rPr>
            <w:rFonts w:ascii="Segoe UI" w:hAnsi="Segoe UI" w:cs="Segoe UI"/>
            <w:sz w:val="20"/>
            <w:highlight w:val="lightGray"/>
          </w:rPr>
          <w:delText>……</w:delText>
        </w:r>
        <w:r w:rsidR="00771A38" w:rsidRPr="00D16DBA" w:rsidDel="00BA0461">
          <w:rPr>
            <w:rFonts w:ascii="Segoe UI" w:hAnsi="Segoe UI" w:cs="Segoe UI"/>
            <w:sz w:val="20"/>
            <w:highlight w:val="lightGray"/>
          </w:rPr>
          <w:delText xml:space="preserve"> </w:delText>
        </w:r>
      </w:del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ins w:id="50" w:author="Švecova Jitka" w:date="2025-11-05T14:42:00Z" w16du:dateUtc="2025-11-05T13:42:00Z">
        <w:r w:rsidR="00BA0461">
          <w:rPr>
            <w:rFonts w:ascii="Segoe UI" w:hAnsi="Segoe UI" w:cs="Segoe UI"/>
            <w:i/>
            <w:sz w:val="20"/>
            <w:highlight w:val="lightGray"/>
          </w:rPr>
          <w:t xml:space="preserve"> dodatele</w:t>
        </w:r>
      </w:ins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ins w:id="51" w:author="Švecova Jitka" w:date="2025-11-03T14:51:00Z" w16du:dateUtc="2025-11-03T13:51:00Z">
        <w:r w:rsidR="00B83D10">
          <w:rPr>
            <w:rFonts w:ascii="Segoe UI" w:hAnsi="Segoe UI" w:cs="Segoe UI"/>
            <w:i/>
            <w:sz w:val="20"/>
            <w:highlight w:val="lightGray"/>
          </w:rPr>
          <w:t>O</w:t>
        </w:r>
      </w:ins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ins w:id="52" w:author="Švecova Jitka" w:date="2025-11-05T14:42:00Z" w16du:dateUtc="2025-11-05T13:42:00Z">
        <w:r w:rsidR="00BA0461">
          <w:rPr>
            <w:rFonts w:ascii="Segoe UI" w:hAnsi="Segoe UI" w:cs="Segoe UI"/>
            <w:i/>
            <w:sz w:val="20"/>
            <w:highlight w:val="lightGray"/>
          </w:rPr>
          <w:t xml:space="preserve"> </w:t>
        </w:r>
      </w:ins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ins w:id="53" w:author="Švecova Jitka" w:date="2025-11-05T15:37:00Z" w16du:dateUtc="2025-11-05T14:37:00Z">
        <w:r w:rsidR="007C35E5">
          <w:rPr>
            <w:rFonts w:ascii="Segoe UI" w:hAnsi="Segoe UI" w:cs="Segoe UI"/>
            <w:sz w:val="20"/>
            <w:highlight w:val="lightGray"/>
          </w:rPr>
          <w:t>,</w:t>
        </w:r>
      </w:ins>
      <w:del w:id="54" w:author="Švecova Jitka" w:date="2025-11-05T15:37:00Z" w16du:dateUtc="2025-11-05T14:37:00Z">
        <w:r w:rsidR="00435750" w:rsidRPr="00D16DBA" w:rsidDel="007C35E5">
          <w:rPr>
            <w:rFonts w:ascii="Segoe UI" w:hAnsi="Segoe UI" w:cs="Segoe UI"/>
            <w:sz w:val="20"/>
            <w:highlight w:val="lightGray"/>
          </w:rPr>
          <w:delText>,</w:delText>
        </w:r>
      </w:del>
      <w:r w:rsidR="00435750" w:rsidRPr="00D16DBA">
        <w:rPr>
          <w:rFonts w:ascii="Segoe UI" w:hAnsi="Segoe UI" w:cs="Segoe UI"/>
          <w:sz w:val="20"/>
        </w:rPr>
        <w:t xml:space="preserve"> </w:t>
      </w:r>
      <w:del w:id="55" w:author="Fronček Szabová Laura" w:date="2025-11-06T11:50:00Z" w16du:dateUtc="2025-11-06T10:50:00Z">
        <w:r w:rsidR="00435750" w:rsidRPr="00D16DBA" w:rsidDel="00E42A0E">
          <w:rPr>
            <w:rFonts w:ascii="Segoe UI" w:hAnsi="Segoe UI" w:cs="Segoe UI"/>
            <w:sz w:val="20"/>
          </w:rPr>
          <w:delText>v němž nemá přímou majetkovou účast žádná soukromá osoba</w:delText>
        </w:r>
        <w:r w:rsidR="00FB2ADA" w:rsidRPr="00D16DBA" w:rsidDel="00E42A0E">
          <w:rPr>
            <w:rStyle w:val="Znakapoznpodarou"/>
            <w:rFonts w:ascii="Segoe UI" w:hAnsi="Segoe UI" w:cs="Segoe UI"/>
            <w:sz w:val="20"/>
          </w:rPr>
          <w:footnoteReference w:id="2"/>
        </w:r>
        <w:r w:rsidR="009A35F4" w:rsidRPr="00D16DBA" w:rsidDel="00E42A0E">
          <w:rPr>
            <w:rFonts w:ascii="Segoe UI" w:hAnsi="Segoe UI" w:cs="Segoe UI"/>
            <w:sz w:val="20"/>
          </w:rPr>
          <w:delText>,</w:delText>
        </w:r>
        <w:r w:rsidR="007D2F34" w:rsidRPr="00D16DBA" w:rsidDel="00E42A0E">
          <w:rPr>
            <w:rFonts w:ascii="Segoe UI" w:hAnsi="Segoe UI" w:cs="Segoe UI"/>
            <w:sz w:val="20"/>
          </w:rPr>
          <w:delText xml:space="preserve"> </w:delText>
        </w:r>
      </w:del>
      <w:del w:id="59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>týkající</w:delText>
        </w:r>
      </w:del>
      <w:r w:rsidR="007D2F34" w:rsidRPr="00D16DBA">
        <w:rPr>
          <w:rFonts w:ascii="Segoe UI" w:hAnsi="Segoe UI" w:cs="Segoe UI"/>
          <w:sz w:val="20"/>
        </w:rPr>
        <w:t xml:space="preserve"> s</w:t>
      </w:r>
      <w:del w:id="60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>e</w:delText>
        </w:r>
      </w:del>
      <w:r w:rsidR="007D2F34" w:rsidRPr="00D16DBA">
        <w:rPr>
          <w:rFonts w:ascii="Segoe UI" w:hAnsi="Segoe UI" w:cs="Segoe UI"/>
          <w:sz w:val="20"/>
        </w:rPr>
        <w:t xml:space="preserve"> </w:t>
      </w:r>
      <w:del w:id="61" w:author="Švecova Jitka" w:date="2025-11-05T15:37:00Z" w16du:dateUtc="2025-11-05T14:37:00Z">
        <w:r w:rsidR="007D2F34" w:rsidRPr="00D16DBA" w:rsidDel="007C35E5">
          <w:rPr>
            <w:rFonts w:ascii="Segoe UI" w:hAnsi="Segoe UI" w:cs="Segoe UI"/>
            <w:sz w:val="20"/>
          </w:rPr>
          <w:delText xml:space="preserve">předmětu </w:delText>
        </w:r>
      </w:del>
      <w:ins w:id="62" w:author="Švecova Jitka" w:date="2025-11-05T15:37:00Z" w16du:dateUtc="2025-11-05T14:37:00Z">
        <w:r w:rsidR="007C35E5" w:rsidRPr="00D16DBA">
          <w:rPr>
            <w:rFonts w:ascii="Segoe UI" w:hAnsi="Segoe UI" w:cs="Segoe UI"/>
            <w:sz w:val="20"/>
          </w:rPr>
          <w:t>předmět</w:t>
        </w:r>
        <w:r w:rsidR="007C35E5">
          <w:rPr>
            <w:rFonts w:ascii="Segoe UI" w:hAnsi="Segoe UI" w:cs="Segoe UI"/>
            <w:sz w:val="20"/>
          </w:rPr>
          <w:t>em</w:t>
        </w:r>
        <w:r w:rsidR="007C35E5" w:rsidRPr="00D16DBA">
          <w:rPr>
            <w:rFonts w:ascii="Segoe UI" w:hAnsi="Segoe UI" w:cs="Segoe UI"/>
            <w:sz w:val="20"/>
          </w:rPr>
          <w:t xml:space="preserve"> </w:t>
        </w:r>
      </w:ins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 xml:space="preserve">..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>(předmět smluvního 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ins w:id="63" w:author="Švecova Jitka" w:date="2025-11-05T14:43:00Z" w16du:dateUtc="2025-11-05T13:43:00Z">
        <w:r w:rsidR="00BA0461" w:rsidRPr="00DA34ED">
          <w:rPr>
            <w:rFonts w:ascii="Segoe UI" w:hAnsi="Segoe UI" w:cs="Segoe UI"/>
            <w:sz w:val="20"/>
            <w:szCs w:val="20"/>
          </w:rPr>
          <w:t xml:space="preserve">projektu </w:t>
        </w:r>
        <w:r w:rsidR="00BA0461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BA0461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BA0461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BA0461">
          <w:rPr>
            <w:rFonts w:ascii="Segoe UI" w:hAnsi="Segoe UI" w:cs="Segoe UI"/>
            <w:i/>
            <w:sz w:val="20"/>
            <w:szCs w:val="20"/>
          </w:rPr>
          <w:t>…</w:t>
        </w:r>
        <w:r w:rsidR="00BA0461">
          <w:rPr>
            <w:rFonts w:ascii="Segoe UI" w:hAnsi="Segoe UI" w:cs="Segoe UI"/>
            <w:sz w:val="20"/>
            <w:szCs w:val="20"/>
          </w:rPr>
          <w:t xml:space="preserve">. </w:t>
        </w:r>
      </w:ins>
      <w:ins w:id="64" w:author="Švecova Jitka" w:date="2025-11-07T08:07:00Z" w16du:dateUtc="2025-11-07T07:07:00Z">
        <w:r w:rsidR="002A6EDF">
          <w:rPr>
            <w:rFonts w:ascii="Segoe UI" w:hAnsi="Segoe UI" w:cs="Segoe UI"/>
            <w:sz w:val="20"/>
            <w:szCs w:val="20"/>
          </w:rPr>
          <w:t>s</w:t>
        </w:r>
      </w:ins>
      <w:ins w:id="65" w:author="Švecova Jitka" w:date="2025-11-05T14:43:00Z" w16du:dateUtc="2025-11-05T13:43:00Z">
        <w:r w:rsidR="00BA0461" w:rsidRPr="008272FA">
          <w:rPr>
            <w:rFonts w:ascii="Segoe UI" w:hAnsi="Segoe UI" w:cs="Segoe UI"/>
            <w:sz w:val="20"/>
            <w:szCs w:val="20"/>
          </w:rPr>
          <w:t xml:space="preserve"> reg. číslem </w:t>
        </w:r>
        <w:r w:rsidR="00BA0461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BA0461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….. </w:t>
        </w:r>
      </w:ins>
      <w:del w:id="66" w:author="Švecova Jitka" w:date="2025-11-05T14:43:00Z" w16du:dateUtc="2025-11-05T13:43:00Z">
        <w:r w:rsidR="007D2F34" w:rsidRPr="00D16DBA" w:rsidDel="00BA0461">
          <w:rPr>
            <w:rFonts w:ascii="Segoe UI" w:hAnsi="Segoe UI" w:cs="Segoe UI"/>
            <w:sz w:val="20"/>
          </w:rPr>
          <w:delText xml:space="preserve">projektu </w:delText>
        </w:r>
      </w:del>
      <w:del w:id="67" w:author="Švecova Jitka" w:date="2025-11-03T14:48:00Z" w16du:dateUtc="2025-11-03T13:48:00Z">
        <w:r w:rsidR="007D2F34" w:rsidRPr="00D16DBA" w:rsidDel="00B83D10">
          <w:rPr>
            <w:rFonts w:ascii="Segoe UI" w:hAnsi="Segoe UI" w:cs="Segoe UI"/>
            <w:sz w:val="20"/>
          </w:rPr>
          <w:delText xml:space="preserve">OPŽP č. </w:delText>
        </w:r>
        <w:bookmarkStart w:id="68" w:name="_Hlk163803178"/>
        <w:r w:rsidR="007D2F34" w:rsidRPr="00D16DBA" w:rsidDel="00B83D10">
          <w:rPr>
            <w:rFonts w:ascii="Segoe UI" w:hAnsi="Segoe UI" w:cs="Segoe UI"/>
            <w:sz w:val="20"/>
            <w:highlight w:val="lightGray"/>
          </w:rPr>
          <w:delText>…………..</w:delText>
        </w:r>
        <w:r w:rsidR="005152B5" w:rsidDel="00B83D10">
          <w:rPr>
            <w:rFonts w:ascii="Segoe UI" w:hAnsi="Segoe UI" w:cs="Segoe UI"/>
            <w:sz w:val="20"/>
          </w:rPr>
          <w:delText xml:space="preserve"> </w:delText>
        </w:r>
        <w:bookmarkEnd w:id="68"/>
        <w:r w:rsidR="005152B5" w:rsidDel="00B83D10">
          <w:rPr>
            <w:rFonts w:ascii="Segoe UI" w:hAnsi="Segoe UI" w:cs="Segoe UI"/>
            <w:sz w:val="20"/>
          </w:rPr>
          <w:delText>.</w:delText>
        </w:r>
      </w:del>
    </w:p>
    <w:p w14:paraId="40D33B7E" w14:textId="77777777" w:rsidR="00737098" w:rsidDel="00B14A69" w:rsidRDefault="00737098" w:rsidP="00BB0DFE">
      <w:pPr>
        <w:spacing w:after="120"/>
        <w:jc w:val="both"/>
        <w:rPr>
          <w:del w:id="69" w:author="Fronček Szabová Laura" w:date="2025-10-31T10:45:00Z" w16du:dateUtc="2025-10-31T09:45:00Z"/>
          <w:rFonts w:ascii="Segoe UI" w:hAnsi="Segoe UI" w:cs="Segoe UI"/>
          <w:sz w:val="20"/>
        </w:rPr>
      </w:pPr>
    </w:p>
    <w:p w14:paraId="06155A65" w14:textId="77777777" w:rsidR="00737098" w:rsidDel="00132A7E" w:rsidRDefault="00737098" w:rsidP="00BB0DFE">
      <w:pPr>
        <w:spacing w:after="120"/>
        <w:jc w:val="both"/>
        <w:rPr>
          <w:del w:id="70" w:author="Fronček Szabová Laura" w:date="2025-10-30T14:32:00Z" w16du:dateUtc="2025-10-30T13:32:00Z"/>
          <w:rFonts w:ascii="Segoe UI" w:hAnsi="Segoe UI" w:cs="Segoe UI"/>
          <w:sz w:val="20"/>
        </w:rPr>
      </w:pPr>
    </w:p>
    <w:p w14:paraId="47ED0DFB" w14:textId="77777777" w:rsidR="00737098" w:rsidDel="00132A7E" w:rsidRDefault="00737098" w:rsidP="00BB0DFE">
      <w:pPr>
        <w:spacing w:after="120"/>
        <w:jc w:val="both"/>
        <w:rPr>
          <w:del w:id="71" w:author="Fronček Szabová Laura" w:date="2025-10-30T14:32:00Z" w16du:dateUtc="2025-10-30T13:32:00Z"/>
          <w:rFonts w:ascii="Segoe UI" w:hAnsi="Segoe UI" w:cs="Segoe UI"/>
          <w:sz w:val="20"/>
        </w:rPr>
      </w:pPr>
    </w:p>
    <w:p w14:paraId="2B998743" w14:textId="77777777" w:rsidR="00737098" w:rsidRDefault="00737098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5193CC50" w14:textId="6B4CDD98" w:rsidR="009D3308" w:rsidDel="00B2375E" w:rsidRDefault="00BA0461" w:rsidP="00B2375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del w:id="72" w:author="Švecova Jitka" w:date="2025-11-05T15:40:00Z" w16du:dateUtc="2025-11-05T14:40:00Z"/>
          <w:rFonts w:ascii="Segoe UI" w:hAnsi="Segoe UI" w:cs="Segoe UI"/>
          <w:sz w:val="20"/>
        </w:rPr>
      </w:pPr>
      <w:ins w:id="73" w:author="Švecova Jitka" w:date="2025-11-05T14:43:00Z" w16du:dateUtc="2025-11-05T13:43:00Z">
        <w:r>
          <w:rPr>
            <w:rFonts w:ascii="Segoe UI" w:hAnsi="Segoe UI" w:cs="Segoe UI"/>
            <w:sz w:val="20"/>
          </w:rPr>
          <w:t>žadatel/</w:t>
        </w:r>
      </w:ins>
      <w:ins w:id="74" w:author="Fronček Szabová Laura" w:date="2025-11-05T12:06:00Z" w16du:dateUtc="2025-11-05T11:06:00Z">
        <w:r w:rsidR="004413D4">
          <w:rPr>
            <w:rFonts w:ascii="Segoe UI" w:hAnsi="Segoe UI" w:cs="Segoe UI"/>
            <w:sz w:val="20"/>
          </w:rPr>
          <w:t>p</w:t>
        </w:r>
      </w:ins>
      <w:ins w:id="75" w:author="Fronček Szabová Laura" w:date="2025-11-05T10:28:00Z" w16du:dateUtc="2025-11-05T09:28:00Z">
        <w:r w:rsidR="00110455">
          <w:rPr>
            <w:rFonts w:ascii="Segoe UI" w:hAnsi="Segoe UI" w:cs="Segoe UI"/>
            <w:sz w:val="20"/>
          </w:rPr>
          <w:t>říjemce</w:t>
        </w:r>
      </w:ins>
      <w:ins w:id="76" w:author="Fronček Szabová Laura" w:date="2025-11-05T11:56:00Z" w16du:dateUtc="2025-11-05T10:56:00Z">
        <w:del w:id="77" w:author="Švecova Jitka" w:date="2025-11-05T14:43:00Z" w16du:dateUtc="2025-11-05T13:43:00Z">
          <w:r w:rsidR="003E60DA" w:rsidDel="00BA0461">
            <w:rPr>
              <w:rFonts w:ascii="Segoe UI" w:hAnsi="Segoe UI" w:cs="Segoe UI"/>
              <w:sz w:val="20"/>
            </w:rPr>
            <w:delText>/žadatel</w:delText>
          </w:r>
        </w:del>
      </w:ins>
      <w:ins w:id="78" w:author="Fronček Szabová Laura" w:date="2025-10-31T10:50:00Z" w16du:dateUtc="2025-10-31T09:50:00Z">
        <w:r w:rsidR="00B14A69">
          <w:rPr>
            <w:rFonts w:ascii="Segoe UI" w:hAnsi="Segoe UI" w:cs="Segoe UI"/>
            <w:sz w:val="20"/>
          </w:rPr>
          <w:t xml:space="preserve"> </w:t>
        </w:r>
      </w:ins>
      <w:del w:id="79" w:author="Fronček Szabová Laura" w:date="2025-10-31T10:49:00Z" w16du:dateUtc="2025-10-31T09:49:00Z">
        <w:r w:rsidR="009D3308" w:rsidRPr="00D16DBA" w:rsidDel="00B14A69">
          <w:rPr>
            <w:rFonts w:ascii="Segoe UI" w:hAnsi="Segoe UI" w:cs="Segoe UI"/>
            <w:sz w:val="20"/>
          </w:rPr>
          <w:delText xml:space="preserve">zadavatel </w:delText>
        </w:r>
      </w:del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7A4610" w:rsidRPr="00D16DBA">
        <w:rPr>
          <w:rStyle w:val="Znakapoznpodarou"/>
          <w:rFonts w:ascii="Segoe UI" w:hAnsi="Segoe UI" w:cs="Segoe UI"/>
          <w:sz w:val="20"/>
        </w:rPr>
        <w:footnoteReference w:id="3"/>
      </w:r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del w:id="81" w:author="Fronček Szabová Laura" w:date="2025-10-31T10:51:00Z" w16du:dateUtc="2025-10-31T09:51:00Z">
        <w:r w:rsidR="008A10FD" w:rsidRPr="00D16DBA" w:rsidDel="00B14A69">
          <w:rPr>
            <w:rFonts w:ascii="Segoe UI" w:hAnsi="Segoe UI" w:cs="Segoe UI"/>
            <w:sz w:val="20"/>
          </w:rPr>
          <w:delText>zadavatel osobou</w:delText>
        </w:r>
      </w:del>
      <w:ins w:id="82" w:author="Fronček Szabová Laura" w:date="2025-10-31T10:51:00Z" w16du:dateUtc="2025-10-31T09:51:00Z">
        <w:r w:rsidR="00B14A69">
          <w:rPr>
            <w:rFonts w:ascii="Segoe UI" w:hAnsi="Segoe UI" w:cs="Segoe UI"/>
            <w:sz w:val="20"/>
          </w:rPr>
          <w:t>právnickou osobou</w:t>
        </w:r>
      </w:ins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ins w:id="83" w:author="Fronček Szabová Laura" w:date="2025-10-31T10:51:00Z" w16du:dateUtc="2025-10-31T09:51:00Z">
        <w:r w:rsidR="00B14A69">
          <w:rPr>
            <w:rFonts w:ascii="Segoe UI" w:hAnsi="Segoe UI" w:cs="Segoe UI"/>
            <w:sz w:val="20"/>
          </w:rPr>
          <w:t xml:space="preserve"> </w:t>
        </w:r>
      </w:ins>
      <w:ins w:id="84" w:author="Fronček Szabová Laura" w:date="2025-11-05T12:06:00Z" w16du:dateUtc="2025-11-05T11:06:00Z">
        <w:r w:rsidR="004413D4">
          <w:rPr>
            <w:rFonts w:ascii="Segoe UI" w:hAnsi="Segoe UI" w:cs="Segoe UI"/>
            <w:sz w:val="20"/>
          </w:rPr>
          <w:t>příjemce/žadatel</w:t>
        </w:r>
      </w:ins>
      <w:del w:id="85" w:author="Fronček Szabová Laura" w:date="2025-10-31T10:51:00Z" w16du:dateUtc="2025-10-31T09:51:00Z">
        <w:r w:rsidR="007A4610" w:rsidRPr="00D16DBA" w:rsidDel="00B14A69">
          <w:rPr>
            <w:rFonts w:ascii="Segoe UI" w:hAnsi="Segoe UI" w:cs="Segoe UI"/>
            <w:sz w:val="20"/>
          </w:rPr>
          <w:delText xml:space="preserve"> </w:delText>
        </w:r>
        <w:r w:rsidR="008A10FD" w:rsidRPr="00D16DBA" w:rsidDel="00B14A69">
          <w:rPr>
            <w:rFonts w:ascii="Segoe UI" w:hAnsi="Segoe UI" w:cs="Segoe UI"/>
            <w:sz w:val="20"/>
          </w:rPr>
          <w:delText>zadavatel</w:delText>
        </w:r>
      </w:del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0D11BABA" w14:textId="77777777" w:rsidR="00B2375E" w:rsidRPr="00D16DBA" w:rsidRDefault="00B2375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ins w:id="86" w:author="Švecova Jitka" w:date="2025-11-05T15:40:00Z" w16du:dateUtc="2025-11-05T14:40:00Z"/>
          <w:rFonts w:ascii="Segoe UI" w:hAnsi="Segoe UI" w:cs="Segoe UI"/>
          <w:sz w:val="20"/>
        </w:rPr>
        <w:pPrChange w:id="87" w:author="Švecova Jitka" w:date="2025-11-05T14:44:00Z" w16du:dateUtc="2025-11-05T13:44:00Z">
          <w:pPr>
            <w:pStyle w:val="Odstavecseseznamem"/>
            <w:numPr>
              <w:numId w:val="4"/>
            </w:numPr>
            <w:tabs>
              <w:tab w:val="left" w:pos="5921"/>
            </w:tabs>
            <w:spacing w:after="120"/>
            <w:ind w:hanging="360"/>
            <w:jc w:val="both"/>
          </w:pPr>
        </w:pPrChange>
      </w:pPr>
    </w:p>
    <w:p w14:paraId="06F7254A" w14:textId="22F6D285" w:rsidR="00205DCF" w:rsidRPr="00B2375E" w:rsidDel="00B83D10" w:rsidRDefault="00A409B7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del w:id="88" w:author="Švecova Jitka" w:date="2025-11-03T14:48:00Z" w16du:dateUtc="2025-11-03T13:48:00Z"/>
          <w:rFonts w:ascii="Segoe UI" w:hAnsi="Segoe UI" w:cs="Segoe UI"/>
          <w:sz w:val="20"/>
          <w:rPrChange w:id="89" w:author="Švecova Jitka" w:date="2025-11-05T15:40:00Z" w16du:dateUtc="2025-11-05T14:40:00Z">
            <w:rPr>
              <w:del w:id="90" w:author="Švecova Jitka" w:date="2025-11-03T14:48:00Z" w16du:dateUtc="2025-11-03T13:48:00Z"/>
            </w:rPr>
          </w:rPrChange>
        </w:rPr>
        <w:pPrChange w:id="91" w:author="Švecova Jitka" w:date="2025-11-05T15:40:00Z" w16du:dateUtc="2025-11-05T14:40:00Z">
          <w:pPr>
            <w:spacing w:after="120"/>
            <w:ind w:left="709"/>
            <w:jc w:val="both"/>
          </w:pPr>
        </w:pPrChange>
      </w:pPr>
      <w:ins w:id="92" w:author="Švecova Jitka" w:date="2025-11-05T15:40:00Z" w16du:dateUtc="2025-11-05T14:40:00Z">
        <w:r w:rsidRPr="00B2375E">
          <w:rPr>
            <w:rFonts w:ascii="Segoe UI" w:hAnsi="Segoe UI" w:cs="Segoe UI"/>
            <w:sz w:val="20"/>
            <w:rPrChange w:id="93" w:author="Švecova Jitka" w:date="2025-11-05T15:40:00Z" w16du:dateUtc="2025-11-05T14:40:00Z">
              <w:rPr/>
            </w:rPrChange>
          </w:rPr>
          <w:t xml:space="preserve">je </w:t>
        </w:r>
        <w:r w:rsidRPr="00B2375E">
          <w:rPr>
            <w:rFonts w:ascii="Segoe UI" w:hAnsi="Segoe UI" w:cs="Segoe UI"/>
            <w:sz w:val="20"/>
            <w:szCs w:val="20"/>
            <w:rPrChange w:id="94" w:author="Švecova Jitka" w:date="2025-11-05T15:40:00Z" w16du:dateUtc="2025-11-05T14:40:00Z">
              <w:rPr>
                <w:szCs w:val="20"/>
              </w:rPr>
            </w:rPrChange>
          </w:rPr>
          <w:t xml:space="preserve">více než </w:t>
        </w:r>
        <w:r w:rsidRPr="00B2375E">
          <w:rPr>
            <w:rFonts w:ascii="Segoe UI" w:hAnsi="Segoe UI" w:cs="Segoe UI"/>
            <w:sz w:val="20"/>
            <w:rPrChange w:id="95" w:author="Švecova Jitka" w:date="2025-11-05T15:40:00Z" w16du:dateUtc="2025-11-05T14:40:00Z">
              <w:rPr/>
            </w:rPrChange>
          </w:rPr>
          <w:t xml:space="preserve">80 % </w:t>
        </w:r>
      </w:ins>
      <w:del w:id="96" w:author="Švecova Jitka" w:date="2025-11-03T14:48:00Z" w16du:dateUtc="2025-11-03T13:48:00Z">
        <w:r w:rsidR="00205DCF" w:rsidRPr="00B2375E" w:rsidDel="00B83D10">
          <w:rPr>
            <w:rFonts w:ascii="Segoe UI" w:hAnsi="Segoe UI" w:cs="Segoe UI"/>
            <w:sz w:val="20"/>
            <w:rPrChange w:id="97" w:author="Švecova Jitka" w:date="2025-11-05T15:40:00Z" w16du:dateUtc="2025-11-05T14:40:00Z">
              <w:rPr/>
            </w:rPrChange>
          </w:rPr>
          <w:delText>Uváděné dokumenty jsou přílohou k tomuto prohlášení, případně jsou veřejně dostupné na</w:delText>
        </w:r>
        <w:r w:rsidR="00992E0D" w:rsidRPr="00B2375E" w:rsidDel="00B83D10">
          <w:rPr>
            <w:rFonts w:ascii="Segoe UI" w:hAnsi="Segoe UI" w:cs="Segoe UI"/>
            <w:sz w:val="20"/>
            <w:rPrChange w:id="98" w:author="Švecova Jitka" w:date="2025-11-05T15:40:00Z" w16du:dateUtc="2025-11-05T14:40:00Z">
              <w:rPr/>
            </w:rPrChange>
          </w:rPr>
          <w:delText> </w:delText>
        </w:r>
        <w:r w:rsidR="00205DCF" w:rsidRPr="00B2375E" w:rsidDel="00B83D10">
          <w:rPr>
            <w:rFonts w:ascii="Segoe UI" w:hAnsi="Segoe UI" w:cs="Segoe UI"/>
            <w:sz w:val="20"/>
            <w:rPrChange w:id="99" w:author="Švecova Jitka" w:date="2025-11-05T15:40:00Z" w16du:dateUtc="2025-11-05T14:40:00Z">
              <w:rPr/>
            </w:rPrChange>
          </w:rPr>
          <w:delText xml:space="preserve">adrese </w:delText>
        </w:r>
        <w:r w:rsidR="00205DCF" w:rsidRPr="00B2375E" w:rsidDel="00B83D10">
          <w:rPr>
            <w:rFonts w:ascii="Segoe UI" w:hAnsi="Segoe UI" w:cs="Segoe UI"/>
            <w:sz w:val="20"/>
            <w:highlight w:val="lightGray"/>
            <w:rPrChange w:id="100" w:author="Švecova Jitka" w:date="2025-11-05T15:40:00Z" w16du:dateUtc="2025-11-05T14:40:00Z">
              <w:rPr>
                <w:highlight w:val="lightGray"/>
              </w:rPr>
            </w:rPrChange>
          </w:rPr>
          <w:delText>………….</w:delText>
        </w:r>
        <w:r w:rsidR="00205DCF" w:rsidRPr="00B2375E" w:rsidDel="00B83D10">
          <w:rPr>
            <w:rFonts w:ascii="Segoe UI" w:hAnsi="Segoe UI" w:cs="Segoe UI"/>
            <w:sz w:val="20"/>
            <w:rPrChange w:id="101" w:author="Švecova Jitka" w:date="2025-11-05T15:40:00Z" w16du:dateUtc="2025-11-05T14:40:00Z">
              <w:rPr/>
            </w:rPrChange>
          </w:rPr>
          <w:delText xml:space="preserve"> .</w:delText>
        </w:r>
      </w:del>
    </w:p>
    <w:p w14:paraId="18C35B1A" w14:textId="7368E28A" w:rsidR="00B83D10" w:rsidRPr="00B83D10" w:rsidRDefault="00D00592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ins w:id="102" w:author="Švecova Jitka" w:date="2025-11-03T14:49:00Z" w16du:dateUtc="2025-11-03T13:49:00Z"/>
          <w:rPrChange w:id="103" w:author="Švecova Jitka" w:date="2025-11-03T14:49:00Z" w16du:dateUtc="2025-11-03T13:49:00Z">
            <w:rPr>
              <w:ins w:id="104" w:author="Švecova Jitka" w:date="2025-11-03T14:49:00Z" w16du:dateUtc="2025-11-03T13:49:00Z"/>
              <w:rFonts w:ascii="Segoe UI" w:hAnsi="Segoe UI" w:cs="Segoe UI"/>
              <w:i/>
              <w:sz w:val="20"/>
            </w:rPr>
          </w:rPrChange>
        </w:rPr>
        <w:pPrChange w:id="105" w:author="Švecova Jitka" w:date="2025-11-05T15:40:00Z" w16du:dateUtc="2025-11-05T14:40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  <w:del w:id="106" w:author="Švecova Jitka" w:date="2025-11-05T15:40:00Z" w16du:dateUtc="2025-11-05T14:40:00Z">
        <w:r w:rsidRPr="00D16DBA" w:rsidDel="00A409B7">
          <w:delText>z </w:delText>
        </w:r>
      </w:del>
      <w:r w:rsidRPr="00D16DBA">
        <w:t xml:space="preserve">celkové činnosti </w:t>
      </w:r>
      <w:ins w:id="107" w:author="Švecova Jitka" w:date="2025-11-05T14:44:00Z" w16du:dateUtc="2025-11-05T13:44:00Z">
        <w:r w:rsidR="00BA0461">
          <w:t>žadatele/</w:t>
        </w:r>
      </w:ins>
      <w:del w:id="108" w:author="Fronček Szabová Laura" w:date="2025-11-05T12:07:00Z" w16du:dateUtc="2025-11-05T11:07:00Z">
        <w:r w:rsidRPr="00D16DBA" w:rsidDel="004413D4">
          <w:delText>ovládan</w:delText>
        </w:r>
      </w:del>
      <w:ins w:id="109" w:author="Fronček Szabová Laura" w:date="2025-11-05T12:07:00Z" w16du:dateUtc="2025-11-05T11:07:00Z">
        <w:r w:rsidR="004413D4">
          <w:t>příjemce</w:t>
        </w:r>
        <w:del w:id="110" w:author="Švecova Jitka" w:date="2025-11-05T14:44:00Z" w16du:dateUtc="2025-11-05T13:44:00Z">
          <w:r w:rsidR="004413D4" w:rsidDel="00BA0461">
            <w:delText>/žadatele</w:delText>
          </w:r>
        </w:del>
      </w:ins>
      <w:ins w:id="111" w:author="Fronček Szabová Laura" w:date="2025-10-31T10:51:00Z" w16du:dateUtc="2025-10-31T09:51:00Z">
        <w:r w:rsidR="00B14A69">
          <w:t xml:space="preserve"> </w:t>
        </w:r>
      </w:ins>
      <w:del w:id="112" w:author="Fronček Szabová Laura" w:date="2025-10-31T10:51:00Z" w16du:dateUtc="2025-10-31T09:51:00Z">
        <w:r w:rsidRPr="00D16DBA" w:rsidDel="00B14A69">
          <w:delText xml:space="preserve">ého zadavatele </w:delText>
        </w:r>
      </w:del>
      <w:del w:id="113" w:author="Švecova Jitka" w:date="2025-11-05T15:40:00Z" w16du:dateUtc="2025-11-05T14:40:00Z">
        <w:r w:rsidRPr="00D16DBA" w:rsidDel="00A409B7">
          <w:delText xml:space="preserve">je 80 % </w:delText>
        </w:r>
        <w:r w:rsidRPr="00D16DBA" w:rsidDel="00B2375E">
          <w:delText xml:space="preserve">aktivit </w:delText>
        </w:r>
      </w:del>
      <w:r w:rsidRPr="00D16DBA">
        <w:t xml:space="preserve">prováděno při plnění úkolů, které </w:t>
      </w:r>
      <w:ins w:id="114" w:author="Fronček Szabová Laura" w:date="2025-11-05T12:07:00Z" w16du:dateUtc="2025-11-05T11:07:00Z">
        <w:r w:rsidR="004413D4">
          <w:t>mu</w:t>
        </w:r>
      </w:ins>
      <w:del w:id="115" w:author="Fronček Szabová Laura" w:date="2025-10-31T10:52:00Z" w16du:dateUtc="2025-10-31T09:52:00Z">
        <w:r w:rsidRPr="00D16DBA" w:rsidDel="00B14A69">
          <w:delText>mu</w:delText>
        </w:r>
      </w:del>
      <w:r w:rsidRPr="00D16DBA">
        <w:t xml:space="preserve"> byly svěřeny ovládajícím veřejným zadavatelem/veřejnými zadavateli, což </w:t>
      </w:r>
      <w:del w:id="116" w:author="Švecova Jitka" w:date="2025-11-05T14:45:00Z" w16du:dateUtc="2025-11-05T13:45:00Z">
        <w:r w:rsidRPr="00D16DBA" w:rsidDel="00BA0461">
          <w:delText xml:space="preserve">je </w:delText>
        </w:r>
      </w:del>
      <w:ins w:id="117" w:author="Švecova Jitka" w:date="2025-11-05T14:45:00Z" w16du:dateUtc="2025-11-05T13:45:00Z">
        <w:r w:rsidR="00BA0461">
          <w:t xml:space="preserve">vyplývá z </w:t>
        </w:r>
      </w:ins>
      <w:del w:id="118" w:author="Švecova Jitka" w:date="2025-11-05T14:45:00Z" w16du:dateUtc="2025-11-05T13:45:00Z">
        <w:r w:rsidRPr="00D16DBA" w:rsidDel="00BA0461">
          <w:delText>zaznamenané v</w:delText>
        </w:r>
      </w:del>
      <w:r w:rsidRPr="00D16DBA">
        <w:t xml:space="preserve"> účetnictví </w:t>
      </w:r>
      <w:del w:id="119" w:author="Švecova Jitka" w:date="2025-11-05T15:18:00Z" w16du:dateUtc="2025-11-05T14:18:00Z">
        <w:r w:rsidRPr="00CA5EB6" w:rsidDel="00722E61">
          <w:rPr>
            <w:rPrChange w:id="120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delText xml:space="preserve">dodavatele </w:delText>
        </w:r>
      </w:del>
      <w:ins w:id="121" w:author="Švecova Jitka" w:date="2025-11-05T15:18:00Z" w16du:dateUtc="2025-11-05T14:18:00Z">
        <w:r w:rsidR="00722E61" w:rsidRPr="00CA5EB6">
          <w:rPr>
            <w:rPrChange w:id="122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t>žadate</w:t>
        </w:r>
      </w:ins>
      <w:ins w:id="123" w:author="Švecova Jitka" w:date="2025-11-05T15:19:00Z" w16du:dateUtc="2025-11-05T14:19:00Z">
        <w:r w:rsidR="00722E61" w:rsidRPr="00CA5EB6">
          <w:rPr>
            <w:rPrChange w:id="124" w:author="Fronček Szabová Laura" w:date="2025-11-06T11:52:00Z" w16du:dateUtc="2025-11-06T10:52:00Z">
              <w:rPr>
                <w:rFonts w:ascii="Segoe UI" w:hAnsi="Segoe UI" w:cs="Segoe UI"/>
                <w:sz w:val="20"/>
              </w:rPr>
            </w:rPrChange>
          </w:rPr>
          <w:t>le/příjemce</w:t>
        </w:r>
      </w:ins>
      <w:ins w:id="125" w:author="Švecova Jitka" w:date="2025-11-05T15:49:00Z" w16du:dateUtc="2025-11-05T14:49:00Z">
        <w:r w:rsidR="000556E9">
          <w:t xml:space="preserve"> </w:t>
        </w:r>
      </w:ins>
      <w:ins w:id="126" w:author="Švecova Jitka" w:date="2025-11-05T15:50:00Z" w16du:dateUtc="2025-11-05T14:50:00Z">
        <w:r w:rsidR="000556E9">
          <w:t xml:space="preserve">jakožto </w:t>
        </w:r>
      </w:ins>
      <w:ins w:id="127" w:author="Švecova Jitka" w:date="2025-11-05T15:49:00Z" w16du:dateUtc="2025-11-05T14:49:00Z">
        <w:r w:rsidR="000556E9">
          <w:rPr>
            <w:rFonts w:ascii="Segoe UI" w:hAnsi="Segoe UI" w:cs="Segoe UI"/>
            <w:sz w:val="20"/>
            <w:szCs w:val="20"/>
          </w:rPr>
          <w:t>ovládané osoby</w:t>
        </w:r>
      </w:ins>
      <w:ins w:id="128" w:author="Švecova Jitka" w:date="2025-11-05T15:18:00Z" w16du:dateUtc="2025-11-05T14:18:00Z">
        <w:r w:rsidR="00722E61" w:rsidRPr="00D16DBA">
          <w:t xml:space="preserve"> </w:t>
        </w:r>
      </w:ins>
      <w:r w:rsidRPr="00D16DBA">
        <w:t>a současně</w:t>
      </w:r>
      <w:ins w:id="129" w:author="Švecova Jitka" w:date="2025-11-05T15:50:00Z" w16du:dateUtc="2025-11-05T14:50:00Z">
        <w:r w:rsidR="00C62546">
          <w:t xml:space="preserve"> je</w:t>
        </w:r>
      </w:ins>
      <w:r w:rsidRPr="00D16DBA">
        <w:t xml:space="preserve"> uvedeno v </w:t>
      </w:r>
      <w:r w:rsidRPr="00D16DBA">
        <w:rPr>
          <w:i/>
        </w:rPr>
        <w:t xml:space="preserve">… </w:t>
      </w:r>
      <w:r w:rsidRPr="00D16DBA">
        <w:rPr>
          <w:i/>
          <w:highlight w:val="lightGray"/>
        </w:rPr>
        <w:t xml:space="preserve">(např. Výroční zpráva, Zprávě o hospodaření, záznam z pracovního jednání) </w:t>
      </w:r>
      <w:r w:rsidRPr="00D16DBA">
        <w:rPr>
          <w:i/>
        </w:rPr>
        <w:t>….</w:t>
      </w:r>
      <w:ins w:id="130" w:author="Švecova Jitka" w:date="2025-11-05T15:51:00Z" w16du:dateUtc="2025-11-05T14:51:00Z">
        <w:r w:rsidR="00400768" w:rsidRPr="00DA34ED">
          <w:rPr>
            <w:rFonts w:ascii="Segoe UI" w:hAnsi="Segoe UI" w:cs="Segoe UI"/>
            <w:sz w:val="20"/>
            <w:szCs w:val="20"/>
          </w:rPr>
          <w:t>, přičemž je</w:t>
        </w:r>
        <w:r w:rsidR="00400768">
          <w:rPr>
            <w:rFonts w:ascii="Segoe UI" w:hAnsi="Segoe UI" w:cs="Segoe UI"/>
            <w:sz w:val="20"/>
            <w:szCs w:val="20"/>
          </w:rPr>
          <w:t xml:space="preserve"> tato skutečnost</w:t>
        </w:r>
        <w:r w:rsidR="00400768" w:rsidRPr="00DA34ED">
          <w:rPr>
            <w:rFonts w:ascii="Segoe UI" w:hAnsi="Segoe UI" w:cs="Segoe UI"/>
            <w:sz w:val="20"/>
            <w:szCs w:val="20"/>
          </w:rPr>
          <w:t xml:space="preserve"> v souladu s § 13 ZZVZ prokazateln</w:t>
        </w:r>
        <w:r w:rsidR="00400768">
          <w:rPr>
            <w:rFonts w:ascii="Segoe UI" w:hAnsi="Segoe UI" w:cs="Segoe UI"/>
            <w:sz w:val="20"/>
            <w:szCs w:val="20"/>
          </w:rPr>
          <w:t>á</w:t>
        </w:r>
        <w:r w:rsidR="00400768" w:rsidRPr="00DA34ED">
          <w:rPr>
            <w:rFonts w:ascii="Segoe UI" w:hAnsi="Segoe UI" w:cs="Segoe UI"/>
            <w:sz w:val="20"/>
            <w:szCs w:val="20"/>
          </w:rPr>
          <w:t xml:space="preserve"> z průměrného obratu/celkových nákladů za</w:t>
        </w:r>
        <w:r w:rsidR="00400768">
          <w:rPr>
            <w:rFonts w:ascii="Segoe UI" w:hAnsi="Segoe UI" w:cs="Segoe UI"/>
            <w:sz w:val="20"/>
            <w:szCs w:val="20"/>
          </w:rPr>
          <w:t> </w:t>
        </w:r>
        <w:r w:rsidR="00400768" w:rsidRPr="00DA34ED">
          <w:rPr>
            <w:rFonts w:ascii="Segoe UI" w:hAnsi="Segoe UI" w:cs="Segoe UI"/>
            <w:sz w:val="20"/>
            <w:szCs w:val="20"/>
          </w:rPr>
          <w:t>poslední tři účetní období před uzavřením smlouvy</w:t>
        </w:r>
        <w:r w:rsidR="00400768" w:rsidRPr="00DA34ED">
          <w:rPr>
            <w:rStyle w:val="Znakapoznpodarou"/>
            <w:rFonts w:ascii="Segoe UI" w:hAnsi="Segoe UI" w:cs="Segoe UI"/>
            <w:sz w:val="20"/>
            <w:szCs w:val="20"/>
          </w:rPr>
          <w:footnoteReference w:id="4"/>
        </w:r>
        <w:r w:rsidR="00400768" w:rsidRPr="00DA34ED">
          <w:rPr>
            <w:rFonts w:ascii="Segoe UI" w:hAnsi="Segoe UI" w:cs="Segoe UI"/>
            <w:sz w:val="20"/>
            <w:szCs w:val="20"/>
          </w:rPr>
          <w:t>.</w:t>
        </w:r>
      </w:ins>
    </w:p>
    <w:p w14:paraId="0313A5DC" w14:textId="77777777" w:rsidR="00BA0461" w:rsidRPr="00BA0461" w:rsidRDefault="00BA0461">
      <w:pPr>
        <w:jc w:val="both"/>
        <w:rPr>
          <w:ins w:id="134" w:author="Švecova Jitka" w:date="2025-11-05T14:47:00Z" w16du:dateUtc="2025-11-05T13:47:00Z"/>
          <w:rFonts w:ascii="Segoe UI" w:hAnsi="Segoe UI" w:cs="Segoe UI"/>
          <w:sz w:val="20"/>
          <w:szCs w:val="20"/>
          <w:rPrChange w:id="135" w:author="Švecova Jitka" w:date="2025-11-05T14:47:00Z" w16du:dateUtc="2025-11-05T13:47:00Z">
            <w:rPr>
              <w:ins w:id="136" w:author="Švecova Jitka" w:date="2025-11-05T14:47:00Z" w16du:dateUtc="2025-11-05T13:47:00Z"/>
            </w:rPr>
          </w:rPrChange>
        </w:rPr>
        <w:pPrChange w:id="137" w:author="Švecova Jitka" w:date="2025-11-05T14:47:00Z" w16du:dateUtc="2025-11-05T13:47:00Z">
          <w:pPr>
            <w:pStyle w:val="Odstavecseseznamem"/>
            <w:numPr>
              <w:numId w:val="4"/>
            </w:numPr>
            <w:ind w:hanging="360"/>
            <w:jc w:val="both"/>
          </w:pPr>
        </w:pPrChange>
      </w:pPr>
      <w:ins w:id="138" w:author="Švecova Jitka" w:date="2025-11-05T14:47:00Z" w16du:dateUtc="2025-11-05T13:47:00Z">
        <w:r w:rsidRPr="00BA0461">
          <w:rPr>
            <w:rFonts w:ascii="Segoe UI" w:hAnsi="Segoe UI" w:cs="Segoe UI"/>
            <w:sz w:val="20"/>
            <w:szCs w:val="20"/>
            <w:rPrChange w:id="139" w:author="Švecova Jitka" w:date="2025-11-05T14:47:00Z" w16du:dateUtc="2025-11-05T13:47:00Z">
              <w:rPr/>
            </w:rPrChange>
          </w:rPr>
          <w:t xml:space="preserve">Uváděné dokumenty jsou přílohou k tomuto prohlášení, případně jsou veřejně dostupné na adrese </w:t>
        </w:r>
        <w:r w:rsidRPr="00BA0461">
          <w:rPr>
            <w:rFonts w:ascii="Segoe UI" w:hAnsi="Segoe UI" w:cs="Segoe UI"/>
            <w:sz w:val="20"/>
            <w:szCs w:val="20"/>
            <w:highlight w:val="lightGray"/>
            <w:rPrChange w:id="140" w:author="Švecova Jitka" w:date="2025-11-05T14:47:00Z" w16du:dateUtc="2025-11-05T13:47:00Z">
              <w:rPr>
                <w:highlight w:val="lightGray"/>
              </w:rPr>
            </w:rPrChange>
          </w:rPr>
          <w:t>………….</w:t>
        </w:r>
        <w:r w:rsidRPr="00BA0461">
          <w:rPr>
            <w:rFonts w:ascii="Segoe UI" w:hAnsi="Segoe UI" w:cs="Segoe UI"/>
            <w:sz w:val="20"/>
            <w:szCs w:val="20"/>
            <w:rPrChange w:id="141" w:author="Švecova Jitka" w:date="2025-11-05T14:47:00Z" w16du:dateUtc="2025-11-05T13:47:00Z">
              <w:rPr/>
            </w:rPrChange>
          </w:rPr>
          <w:t xml:space="preserve"> .</w:t>
        </w:r>
      </w:ins>
    </w:p>
    <w:p w14:paraId="45FCD31B" w14:textId="0824B3D5" w:rsidR="00B83D10" w:rsidRPr="00B83D10" w:rsidDel="00BA0461" w:rsidRDefault="00B83D10">
      <w:pPr>
        <w:spacing w:after="120"/>
        <w:jc w:val="both"/>
        <w:rPr>
          <w:del w:id="142" w:author="Švecova Jitka" w:date="2025-11-05T14:47:00Z" w16du:dateUtc="2025-11-05T13:47:00Z"/>
          <w:rFonts w:ascii="Segoe UI" w:hAnsi="Segoe UI" w:cs="Segoe UI"/>
          <w:sz w:val="20"/>
          <w:rPrChange w:id="143" w:author="Švecova Jitka" w:date="2025-11-03T14:49:00Z" w16du:dateUtc="2025-11-03T13:49:00Z">
            <w:rPr>
              <w:del w:id="144" w:author="Švecova Jitka" w:date="2025-11-05T14:47:00Z" w16du:dateUtc="2025-11-05T13:47:00Z"/>
            </w:rPr>
          </w:rPrChange>
        </w:rPr>
        <w:pPrChange w:id="145" w:author="Švecova Jitka" w:date="2025-11-03T14:49:00Z" w16du:dateUtc="2025-11-03T13:49:00Z">
          <w:pPr>
            <w:pStyle w:val="Odstavecseseznamem"/>
            <w:numPr>
              <w:numId w:val="4"/>
            </w:numPr>
            <w:spacing w:after="120"/>
            <w:ind w:hanging="360"/>
            <w:jc w:val="both"/>
          </w:pPr>
        </w:pPrChange>
      </w:pPr>
    </w:p>
    <w:p w14:paraId="1EE1F56E" w14:textId="3EED8222" w:rsidR="000F4C7A" w:rsidRPr="000F4C7A" w:rsidRDefault="00BA0461" w:rsidP="000F4C7A">
      <w:pPr>
        <w:spacing w:after="120"/>
        <w:jc w:val="both"/>
        <w:rPr>
          <w:ins w:id="146" w:author="Fronček Szabová Laura" w:date="2025-11-05T11:55:00Z"/>
          <w:rFonts w:ascii="Segoe UI" w:hAnsi="Segoe UI" w:cs="Segoe UI"/>
          <w:sz w:val="20"/>
        </w:rPr>
      </w:pPr>
      <w:ins w:id="147" w:author="Švecova Jitka" w:date="2025-11-05T14:47:00Z" w16du:dateUtc="2025-11-05T13:47:00Z">
        <w:r>
          <w:rPr>
            <w:rFonts w:ascii="Segoe UI" w:hAnsi="Segoe UI" w:cs="Segoe UI"/>
            <w:sz w:val="20"/>
            <w:szCs w:val="20"/>
          </w:rPr>
          <w:t>Ž</w:t>
        </w:r>
        <w:r w:rsidRPr="0080280C">
          <w:rPr>
            <w:rFonts w:ascii="Segoe UI" w:hAnsi="Segoe UI" w:cs="Segoe UI"/>
            <w:sz w:val="20"/>
            <w:szCs w:val="20"/>
          </w:rPr>
          <w:t>adatel</w:t>
        </w:r>
        <w:r>
          <w:rPr>
            <w:rFonts w:ascii="Segoe UI" w:hAnsi="Segoe UI" w:cs="Segoe UI"/>
            <w:sz w:val="20"/>
            <w:szCs w:val="20"/>
          </w:rPr>
          <w:t>/p</w:t>
        </w:r>
        <w:r w:rsidRPr="0080280C">
          <w:rPr>
            <w:rFonts w:ascii="Segoe UI" w:hAnsi="Segoe UI" w:cs="Segoe UI"/>
            <w:sz w:val="20"/>
            <w:szCs w:val="20"/>
          </w:rPr>
          <w:t xml:space="preserve">říjemce </w:t>
        </w:r>
      </w:ins>
      <w:ins w:id="148" w:author="Fronček Szabová Laura" w:date="2025-11-05T11:55:00Z">
        <w:del w:id="149" w:author="Švecova Jitka" w:date="2025-11-05T14:47:00Z" w16du:dateUtc="2025-11-05T13:47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Příjemce/žadatel 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  </w:r>
      </w:ins>
      <w:ins w:id="150" w:author="Švecova Jitka" w:date="2025-11-05T14:48:00Z" w16du:dateUtc="2025-11-05T13:48:00Z">
        <w:r w:rsidRPr="000F4C7A">
          <w:rPr>
            <w:rFonts w:ascii="Segoe UI" w:hAnsi="Segoe UI" w:cs="Segoe UI"/>
            <w:sz w:val="20"/>
          </w:rPr>
          <w:t xml:space="preserve">proto </w:t>
        </w:r>
      </w:ins>
      <w:ins w:id="151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nelze </w:t>
        </w:r>
        <w:del w:id="152" w:author="Švecova Jitka" w:date="2025-11-05T14:48:00Z" w16du:dateUtc="2025-11-05T13:48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proto </w:delText>
          </w:r>
        </w:del>
        <w:r w:rsidR="000F4C7A" w:rsidRPr="000F4C7A">
          <w:rPr>
            <w:rFonts w:ascii="Segoe UI" w:hAnsi="Segoe UI" w:cs="Segoe UI"/>
            <w:sz w:val="20"/>
          </w:rPr>
          <w:t>proplácet podporu EU na jakýkoliv zisk</w:t>
        </w:r>
      </w:ins>
      <w:ins w:id="153" w:author="Švecova Jitka" w:date="2025-11-05T14:48:00Z" w16du:dateUtc="2025-11-05T13:48:00Z">
        <w:r>
          <w:rPr>
            <w:rStyle w:val="Znakapoznpodarou"/>
            <w:rFonts w:ascii="Segoe UI" w:hAnsi="Segoe UI" w:cs="Segoe UI"/>
            <w:sz w:val="20"/>
            <w:szCs w:val="20"/>
          </w:rPr>
          <w:footnoteReference w:id="5"/>
        </w:r>
      </w:ins>
      <w:ins w:id="157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(ziskovou marži) vzniklý z </w:t>
        </w:r>
      </w:ins>
      <w:ins w:id="158" w:author="Švecova Jitka" w:date="2025-11-05T14:48:00Z" w16du:dateUtc="2025-11-05T13:48:00Z">
        <w:r w:rsidRPr="000F4C7A">
          <w:rPr>
            <w:rFonts w:ascii="Segoe UI" w:hAnsi="Segoe UI" w:cs="Segoe UI"/>
            <w:sz w:val="20"/>
          </w:rPr>
          <w:t xml:space="preserve">plnění </w:t>
        </w:r>
      </w:ins>
      <w:ins w:id="15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poskytovaného </w:t>
        </w:r>
        <w:del w:id="160" w:author="Švecova Jitka" w:date="2025-11-05T14:48:00Z" w16du:dateUtc="2025-11-05T13:48:00Z">
          <w:r w:rsidR="000F4C7A" w:rsidRPr="000F4C7A" w:rsidDel="00BA0461">
            <w:rPr>
              <w:rFonts w:ascii="Segoe UI" w:hAnsi="Segoe UI" w:cs="Segoe UI"/>
              <w:sz w:val="20"/>
            </w:rPr>
            <w:delText xml:space="preserve">plnění dle </w:delText>
          </w:r>
        </w:del>
      </w:ins>
      <w:ins w:id="161" w:author="Švecova Jitka" w:date="2025-11-05T14:48:00Z" w16du:dateUtc="2025-11-05T13:48:00Z">
        <w:r>
          <w:rPr>
            <w:rFonts w:ascii="Segoe UI" w:hAnsi="Segoe UI" w:cs="Segoe UI"/>
            <w:sz w:val="20"/>
          </w:rPr>
          <w:t xml:space="preserve">na základě </w:t>
        </w:r>
      </w:ins>
      <w:ins w:id="162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přímého zadání mezi příjemcem podpory a </w:t>
        </w:r>
      </w:ins>
      <w:ins w:id="163" w:author="Fronček Szabová Laura" w:date="2025-11-06T11:52:00Z" w16du:dateUtc="2025-11-06T10:52:00Z">
        <w:r w:rsidR="00CA5EB6">
          <w:rPr>
            <w:rFonts w:ascii="Segoe UI" w:hAnsi="Segoe UI" w:cs="Segoe UI"/>
            <w:sz w:val="20"/>
          </w:rPr>
          <w:t xml:space="preserve">veřejným zadavatelem, jakožto </w:t>
        </w:r>
      </w:ins>
      <w:ins w:id="164" w:author="Fronček Szabová Laura" w:date="2025-11-05T11:56:00Z" w16du:dateUtc="2025-11-05T10:56:00Z">
        <w:r w:rsidR="000A3C58">
          <w:rPr>
            <w:rFonts w:ascii="Segoe UI" w:hAnsi="Segoe UI" w:cs="Segoe UI"/>
            <w:sz w:val="20"/>
          </w:rPr>
          <w:t>dodavatelem</w:t>
        </w:r>
      </w:ins>
      <w:ins w:id="165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. V případě identifikace takové situace bude vykázaný zisk (zisková marže) vždy považován za 100 % nezpůsobilý výdaj vzhledem k vydefinování způsobilosti výdajů.</w:t>
        </w:r>
      </w:ins>
    </w:p>
    <w:p w14:paraId="5D913E5F" w14:textId="358F1C27" w:rsidR="000F4C7A" w:rsidRPr="000F4C7A" w:rsidDel="00056D69" w:rsidRDefault="00B2134E" w:rsidP="000F4C7A">
      <w:pPr>
        <w:spacing w:after="120"/>
        <w:jc w:val="both"/>
        <w:rPr>
          <w:ins w:id="166" w:author="Fronček Szabová Laura" w:date="2025-11-05T11:55:00Z"/>
          <w:del w:id="167" w:author="Švecova Jitka" w:date="2025-11-05T15:29:00Z" w16du:dateUtc="2025-11-05T14:29:00Z"/>
          <w:rFonts w:ascii="Segoe UI" w:hAnsi="Segoe UI" w:cs="Segoe UI"/>
          <w:sz w:val="20"/>
        </w:rPr>
      </w:pPr>
      <w:ins w:id="168" w:author="Švecova Jitka" w:date="2025-11-05T15:52:00Z" w16du:dateUtc="2025-11-05T14:52:00Z">
        <w:r>
          <w:rPr>
            <w:rFonts w:ascii="Segoe UI" w:hAnsi="Segoe UI" w:cs="Segoe UI"/>
            <w:sz w:val="20"/>
          </w:rPr>
          <w:t>Ž</w:t>
        </w:r>
        <w:r w:rsidRPr="000F4C7A">
          <w:rPr>
            <w:rFonts w:ascii="Segoe UI" w:hAnsi="Segoe UI" w:cs="Segoe UI"/>
            <w:sz w:val="20"/>
          </w:rPr>
          <w:t>adatel</w:t>
        </w:r>
        <w:r>
          <w:rPr>
            <w:rFonts w:ascii="Segoe UI" w:hAnsi="Segoe UI" w:cs="Segoe UI"/>
            <w:sz w:val="20"/>
          </w:rPr>
          <w:t>/</w:t>
        </w:r>
      </w:ins>
      <w:ins w:id="169" w:author="Fronček Szabová Laura" w:date="2025-11-05T11:55:00Z">
        <w:del w:id="170" w:author="Švecova Jitka" w:date="2025-11-05T15:52:00Z" w16du:dateUtc="2025-11-05T14:52:00Z">
          <w:r w:rsidR="000F4C7A" w:rsidRPr="000F4C7A" w:rsidDel="00B2134E">
            <w:rPr>
              <w:rFonts w:ascii="Segoe UI" w:hAnsi="Segoe UI" w:cs="Segoe UI"/>
              <w:sz w:val="20"/>
            </w:rPr>
            <w:delText>P</w:delText>
          </w:r>
        </w:del>
      </w:ins>
      <w:ins w:id="171" w:author="Švecova Jitka" w:date="2025-11-05T15:52:00Z" w16du:dateUtc="2025-11-05T14:52:00Z">
        <w:r>
          <w:rPr>
            <w:rFonts w:ascii="Segoe UI" w:hAnsi="Segoe UI" w:cs="Segoe UI"/>
            <w:sz w:val="20"/>
          </w:rPr>
          <w:t>p</w:t>
        </w:r>
      </w:ins>
      <w:ins w:id="172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říjemce</w:t>
        </w:r>
        <w:del w:id="173" w:author="Švecova Jitka" w:date="2025-11-05T15:52:00Z" w16du:dateUtc="2025-11-05T14:52:00Z">
          <w:r w:rsidR="000F4C7A" w:rsidRPr="000F4C7A" w:rsidDel="00B2134E">
            <w:rPr>
              <w:rFonts w:ascii="Segoe UI" w:hAnsi="Segoe UI" w:cs="Segoe UI"/>
              <w:sz w:val="20"/>
            </w:rPr>
            <w:delText>/žadatel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zároveň prohlašuje, že uzavřením smlouvy na požadované plnění přímo s</w:t>
        </w:r>
        <w:del w:id="174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> </w:delText>
          </w:r>
        </w:del>
      </w:ins>
      <w:ins w:id="175" w:author="Švecova Jitka" w:date="2025-11-05T15:59:00Z" w16du:dateUtc="2025-11-05T14:59:00Z">
        <w:r w:rsidR="00212F59">
          <w:rPr>
            <w:rFonts w:ascii="Segoe UI" w:hAnsi="Segoe UI" w:cs="Segoe UI"/>
            <w:sz w:val="20"/>
          </w:rPr>
          <w:t> </w:t>
        </w:r>
      </w:ins>
      <w:ins w:id="176" w:author="Fronček Szabová Laura" w:date="2025-11-05T11:55:00Z">
        <w:del w:id="177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 xml:space="preserve">jmenovanou přidruženou </w:delText>
          </w:r>
        </w:del>
      </w:ins>
      <w:ins w:id="178" w:author="Švecova Jitka" w:date="2025-11-05T15:53:00Z" w16du:dateUtc="2025-11-05T14:53:00Z">
        <w:r w:rsidR="00D1049A">
          <w:rPr>
            <w:rFonts w:ascii="Segoe UI" w:hAnsi="Segoe UI" w:cs="Segoe UI"/>
            <w:sz w:val="20"/>
          </w:rPr>
          <w:t>ovláda</w:t>
        </w:r>
      </w:ins>
      <w:ins w:id="179" w:author="Švecova Jitka" w:date="2025-11-05T15:59:00Z" w16du:dateUtc="2025-11-05T14:59:00Z">
        <w:r w:rsidR="00A7150F">
          <w:rPr>
            <w:rFonts w:ascii="Segoe UI" w:hAnsi="Segoe UI" w:cs="Segoe UI"/>
            <w:sz w:val="20"/>
          </w:rPr>
          <w:t>jící</w:t>
        </w:r>
      </w:ins>
      <w:ins w:id="180" w:author="Fronček Szabová Laura" w:date="2025-11-06T11:53:00Z" w16du:dateUtc="2025-11-06T10:53:00Z">
        <w:r w:rsidR="00CA5EB6">
          <w:rPr>
            <w:rFonts w:ascii="Segoe UI" w:hAnsi="Segoe UI" w:cs="Segoe UI"/>
            <w:sz w:val="20"/>
          </w:rPr>
          <w:t>m</w:t>
        </w:r>
      </w:ins>
      <w:ins w:id="181" w:author="Švecova Jitka" w:date="2025-11-05T15:59:00Z" w16du:dateUtc="2025-11-05T14:59:00Z">
        <w:r w:rsidR="00212F59">
          <w:rPr>
            <w:rFonts w:ascii="Segoe UI" w:hAnsi="Segoe UI" w:cs="Segoe UI"/>
            <w:sz w:val="20"/>
          </w:rPr>
          <w:t xml:space="preserve"> veřejn</w:t>
        </w:r>
      </w:ins>
      <w:ins w:id="182" w:author="Fronček Szabová Laura" w:date="2025-11-06T11:53:00Z" w16du:dateUtc="2025-11-06T10:53:00Z">
        <w:r w:rsidR="00CA5EB6">
          <w:rPr>
            <w:rFonts w:ascii="Segoe UI" w:hAnsi="Segoe UI" w:cs="Segoe UI"/>
            <w:sz w:val="20"/>
          </w:rPr>
          <w:t>ým zadavatelem</w:t>
        </w:r>
      </w:ins>
      <w:ins w:id="183" w:author="Švecova Jitka" w:date="2025-11-05T15:59:00Z" w16du:dateUtc="2025-11-05T14:59:00Z">
        <w:del w:id="184" w:author="Fronček Szabová Laura" w:date="2025-11-06T11:53:00Z" w16du:dateUtc="2025-11-06T10:53:00Z">
          <w:r w:rsidR="00212F59" w:rsidDel="00CA5EB6">
            <w:rPr>
              <w:rFonts w:ascii="Segoe UI" w:hAnsi="Segoe UI" w:cs="Segoe UI"/>
              <w:sz w:val="20"/>
            </w:rPr>
            <w:delText>ou</w:delText>
          </w:r>
        </w:del>
      </w:ins>
      <w:ins w:id="185" w:author="Švecova Jitka" w:date="2025-11-05T15:53:00Z" w16du:dateUtc="2025-11-05T14:53:00Z">
        <w:del w:id="186" w:author="Fronček Szabová Laura" w:date="2025-11-06T11:53:00Z" w16du:dateUtc="2025-11-06T10:53:00Z">
          <w:r w:rsidR="00D1049A" w:rsidDel="00CA5EB6">
            <w:rPr>
              <w:rFonts w:ascii="Segoe UI" w:hAnsi="Segoe UI" w:cs="Segoe UI"/>
              <w:sz w:val="20"/>
            </w:rPr>
            <w:delText xml:space="preserve"> </w:delText>
          </w:r>
        </w:del>
        <w:r w:rsidR="00D1049A">
          <w:rPr>
            <w:rFonts w:ascii="Segoe UI" w:hAnsi="Segoe UI" w:cs="Segoe UI"/>
            <w:sz w:val="20"/>
          </w:rPr>
          <w:t>,</w:t>
        </w:r>
      </w:ins>
      <w:ins w:id="187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jakožto dodavatelem</w:t>
        </w:r>
      </w:ins>
      <w:ins w:id="188" w:author="Švecova Jitka" w:date="2025-11-05T15:53:00Z" w16du:dateUtc="2025-11-05T14:53:00Z">
        <w:r w:rsidR="00D1049A">
          <w:rPr>
            <w:rFonts w:ascii="Segoe UI" w:hAnsi="Segoe UI" w:cs="Segoe UI"/>
            <w:sz w:val="20"/>
          </w:rPr>
          <w:t>,</w:t>
        </w:r>
      </w:ins>
      <w:ins w:id="18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j</w:t>
        </w:r>
      </w:ins>
      <w:ins w:id="190" w:author="Švecova Jitka" w:date="2025-11-05T15:54:00Z" w16du:dateUtc="2025-11-05T14:54:00Z">
        <w:r w:rsidR="00D1049A">
          <w:rPr>
            <w:rFonts w:ascii="Segoe UI" w:hAnsi="Segoe UI" w:cs="Segoe UI"/>
            <w:sz w:val="20"/>
          </w:rPr>
          <w:t>e</w:t>
        </w:r>
      </w:ins>
      <w:ins w:id="191" w:author="Fronček Szabová Laura" w:date="2025-11-05T11:55:00Z">
        <w:del w:id="192" w:author="Švecova Jitka" w:date="2025-11-05T15:54:00Z" w16du:dateUtc="2025-11-05T14:54:00Z">
          <w:r w:rsidR="000F4C7A" w:rsidRPr="000F4C7A" w:rsidDel="00D1049A">
            <w:rPr>
              <w:rFonts w:ascii="Segoe UI" w:hAnsi="Segoe UI" w:cs="Segoe UI"/>
              <w:sz w:val="20"/>
            </w:rPr>
            <w:delText>s</w:delText>
          </w:r>
        </w:del>
        <w:del w:id="193" w:author="Švecova Jitka" w:date="2025-11-05T15:53:00Z" w16du:dateUtc="2025-11-05T14:53:00Z">
          <w:r w:rsidR="000F4C7A" w:rsidRPr="000F4C7A" w:rsidDel="00D1049A">
            <w:rPr>
              <w:rFonts w:ascii="Segoe UI" w:hAnsi="Segoe UI" w:cs="Segoe UI"/>
              <w:sz w:val="20"/>
            </w:rPr>
            <w:delText>ou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současně </w:t>
        </w:r>
        <w:del w:id="194" w:author="Švecova Jitka" w:date="2025-11-05T15:54:00Z" w16du:dateUtc="2025-11-05T14:54:00Z">
          <w:r w:rsidR="000F4C7A" w:rsidRPr="000F4C7A" w:rsidDel="00D1049A">
            <w:rPr>
              <w:rFonts w:ascii="Segoe UI" w:hAnsi="Segoe UI" w:cs="Segoe UI"/>
              <w:sz w:val="20"/>
            </w:rPr>
            <w:delText>splněny</w:delText>
          </w:r>
        </w:del>
      </w:ins>
      <w:ins w:id="195" w:author="Švecova Jitka" w:date="2025-11-05T15:54:00Z" w16du:dateUtc="2025-11-05T14:54:00Z">
        <w:r w:rsidR="00D1049A">
          <w:rPr>
            <w:rFonts w:ascii="Segoe UI" w:hAnsi="Segoe UI" w:cs="Segoe UI"/>
            <w:sz w:val="20"/>
          </w:rPr>
          <w:t>zajištěno</w:t>
        </w:r>
        <w:r w:rsidR="00894E6C">
          <w:rPr>
            <w:rFonts w:ascii="Segoe UI" w:hAnsi="Segoe UI" w:cs="Segoe UI"/>
            <w:sz w:val="20"/>
          </w:rPr>
          <w:t xml:space="preserve"> naplnění zásad</w:t>
        </w:r>
      </w:ins>
      <w:ins w:id="196" w:author="Fronček Szabová Laura" w:date="2025-11-05T11:55:00Z">
        <w:del w:id="197" w:author="Švecova Jitka" w:date="2025-11-05T15:54:00Z" w16du:dateUtc="2025-11-05T14:54:00Z">
          <w:r w:rsidR="000F4C7A" w:rsidRPr="000F4C7A" w:rsidDel="00894E6C">
            <w:rPr>
              <w:rFonts w:ascii="Segoe UI" w:hAnsi="Segoe UI" w:cs="Segoe UI"/>
              <w:sz w:val="20"/>
            </w:rPr>
            <w:delText xml:space="preserve"> požadavky na</w:delText>
          </w:r>
        </w:del>
        <w:r w:rsidR="000F4C7A" w:rsidRPr="000F4C7A">
          <w:rPr>
            <w:rFonts w:ascii="Segoe UI" w:hAnsi="Segoe UI" w:cs="Segoe UI"/>
            <w:sz w:val="20"/>
          </w:rPr>
          <w:t xml:space="preserve"> hospodárnost</w:t>
        </w:r>
      </w:ins>
      <w:ins w:id="198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</w:t>
        </w:r>
      </w:ins>
      <w:ins w:id="199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, efektivnost</w:t>
        </w:r>
      </w:ins>
      <w:ins w:id="200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</w:t>
        </w:r>
      </w:ins>
      <w:ins w:id="201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 xml:space="preserve"> a účelnost</w:t>
        </w:r>
      </w:ins>
      <w:ins w:id="202" w:author="Švecova Jitka" w:date="2025-11-05T15:54:00Z" w16du:dateUtc="2025-11-05T14:54:00Z">
        <w:r w:rsidR="00894E6C">
          <w:rPr>
            <w:rFonts w:ascii="Segoe UI" w:hAnsi="Segoe UI" w:cs="Segoe UI"/>
            <w:sz w:val="20"/>
          </w:rPr>
          <w:t>i vynaložených prostředků</w:t>
        </w:r>
      </w:ins>
      <w:ins w:id="203" w:author="Fronček Szabová Laura" w:date="2025-11-05T11:55:00Z">
        <w:r w:rsidR="000F4C7A" w:rsidRPr="000F4C7A">
          <w:rPr>
            <w:rFonts w:ascii="Segoe UI" w:hAnsi="Segoe UI" w:cs="Segoe UI"/>
            <w:sz w:val="20"/>
          </w:rPr>
          <w:t>.</w:t>
        </w:r>
      </w:ins>
    </w:p>
    <w:p w14:paraId="74A5785B" w14:textId="5835F6B4" w:rsidR="00B0069E" w:rsidRPr="00D16DBA" w:rsidDel="00056D69" w:rsidRDefault="00D94772" w:rsidP="00BB0DFE">
      <w:pPr>
        <w:spacing w:after="120"/>
        <w:jc w:val="both"/>
        <w:rPr>
          <w:del w:id="204" w:author="Švecova Jitka" w:date="2025-11-05T15:29:00Z" w16du:dateUtc="2025-11-05T14:29:00Z"/>
          <w:rFonts w:ascii="Segoe UI" w:hAnsi="Segoe UI" w:cs="Segoe UI"/>
          <w:sz w:val="20"/>
        </w:rPr>
      </w:pPr>
      <w:del w:id="205" w:author="Švecova Jitka" w:date="2025-11-05T15:29:00Z" w16du:dateUtc="2025-11-05T14:29:00Z">
        <w:r w:rsidRPr="00D16DBA" w:rsidDel="00056D69">
          <w:rPr>
            <w:rFonts w:ascii="Segoe UI" w:hAnsi="Segoe UI" w:cs="Segoe UI"/>
            <w:sz w:val="20"/>
          </w:rPr>
          <w:delText xml:space="preserve">Rovněž existuje předpoklad, že po dobu udržitelnosti projektu OPŽP č. </w:delText>
        </w:r>
        <w:r w:rsidRPr="00D16DBA" w:rsidDel="00056D69">
          <w:rPr>
            <w:rFonts w:ascii="Segoe UI" w:hAnsi="Segoe UI" w:cs="Segoe UI"/>
            <w:sz w:val="20"/>
            <w:highlight w:val="lightGray"/>
          </w:rPr>
          <w:delText>………….</w:delText>
        </w:r>
        <w:r w:rsidRPr="00D16DBA" w:rsidDel="00056D69">
          <w:rPr>
            <w:rFonts w:ascii="Segoe UI" w:hAnsi="Segoe UI" w:cs="Segoe UI"/>
            <w:sz w:val="20"/>
          </w:rPr>
          <w:delText xml:space="preserve"> bude smluvní </w:delText>
        </w:r>
        <w:r w:rsidR="00992E0D" w:rsidRPr="00D16DBA" w:rsidDel="00056D69">
          <w:rPr>
            <w:rFonts w:ascii="Segoe UI" w:hAnsi="Segoe UI" w:cs="Segoe UI"/>
            <w:sz w:val="20"/>
          </w:rPr>
          <w:delText>dodavatel,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tj. </w:delText>
        </w:r>
        <w:r w:rsidR="002E6C19" w:rsidRPr="00D16DBA" w:rsidDel="00056D69">
          <w:rPr>
            <w:rFonts w:ascii="Segoe UI" w:hAnsi="Segoe UI" w:cs="Segoe UI"/>
            <w:sz w:val="20"/>
          </w:rPr>
          <w:delText>veřejný zadavatel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 ovládající zadavatele zakázky</w:delText>
        </w:r>
        <w:r w:rsidR="002E6C19" w:rsidRPr="00D16DBA" w:rsidDel="00056D69">
          <w:rPr>
            <w:rFonts w:ascii="Segoe UI" w:hAnsi="Segoe UI" w:cs="Segoe UI"/>
            <w:sz w:val="20"/>
          </w:rPr>
          <w:delText>/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jiná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právnická osoba </w:delText>
        </w:r>
        <w:r w:rsidR="002E6C19" w:rsidRPr="00D16DBA" w:rsidDel="00056D69">
          <w:rPr>
            <w:rFonts w:ascii="Segoe UI" w:hAnsi="Segoe UI" w:cs="Segoe UI"/>
            <w:sz w:val="20"/>
          </w:rPr>
          <w:delText>ovládan</w:delText>
        </w:r>
        <w:r w:rsidR="0027003C" w:rsidRPr="00D16DBA" w:rsidDel="00056D69">
          <w:rPr>
            <w:rFonts w:ascii="Segoe UI" w:hAnsi="Segoe UI" w:cs="Segoe UI"/>
            <w:sz w:val="20"/>
          </w:rPr>
          <w:delText>á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veřejný</w:delText>
        </w:r>
        <w:r w:rsidR="00BF3B86" w:rsidRPr="00D16DBA" w:rsidDel="00056D69">
          <w:rPr>
            <w:rFonts w:ascii="Segoe UI" w:hAnsi="Segoe UI" w:cs="Segoe UI"/>
            <w:sz w:val="20"/>
          </w:rPr>
          <w:delText>m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 zadavatel</w:delText>
        </w:r>
        <w:r w:rsidR="0027003C" w:rsidRPr="00D16DBA" w:rsidDel="00056D69">
          <w:rPr>
            <w:rFonts w:ascii="Segoe UI" w:hAnsi="Segoe UI" w:cs="Segoe UI"/>
            <w:sz w:val="20"/>
          </w:rPr>
          <w:delText>em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Pr="00D16DBA" w:rsidDel="00056D69">
          <w:rPr>
            <w:rFonts w:ascii="Segoe UI" w:hAnsi="Segoe UI" w:cs="Segoe UI"/>
            <w:sz w:val="20"/>
          </w:rPr>
          <w:delText>schopen</w:delText>
        </w:r>
        <w:r w:rsidR="00BF3B86" w:rsidRPr="00D16DBA" w:rsidDel="00056D69">
          <w:rPr>
            <w:rFonts w:ascii="Segoe UI" w:hAnsi="Segoe UI" w:cs="Segoe UI"/>
            <w:sz w:val="20"/>
          </w:rPr>
          <w:delText xml:space="preserve"> zadavateli</w:delText>
        </w:r>
        <w:r w:rsidRPr="00D16DBA" w:rsidDel="00056D69">
          <w:rPr>
            <w:rFonts w:ascii="Segoe UI" w:hAnsi="Segoe UI" w:cs="Segoe UI"/>
            <w:sz w:val="20"/>
          </w:rPr>
          <w:delText xml:space="preserve"> plnit své závazky z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Pr="00D16DBA" w:rsidDel="00056D69">
          <w:rPr>
            <w:rFonts w:ascii="Segoe UI" w:hAnsi="Segoe UI" w:cs="Segoe UI"/>
            <w:sz w:val="20"/>
          </w:rPr>
          <w:delText xml:space="preserve">uzavřené smlouvy, případně poskytovaná činnost bude 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následně </w:delText>
        </w:r>
        <w:r w:rsidRPr="00D16DBA" w:rsidDel="00056D69">
          <w:rPr>
            <w:rFonts w:ascii="Segoe UI" w:hAnsi="Segoe UI" w:cs="Segoe UI"/>
            <w:sz w:val="20"/>
          </w:rPr>
          <w:delText xml:space="preserve">zajištěna </w:delText>
        </w:r>
      </w:del>
      <w:ins w:id="206" w:author="Fronček Szabová Laura" w:date="2025-10-31T10:54:00Z" w16du:dateUtc="2025-10-31T09:54:00Z">
        <w:del w:id="207" w:author="Švecova Jitka" w:date="2025-11-05T15:29:00Z" w16du:dateUtc="2025-11-05T14:29:00Z">
          <w:r w:rsidR="00852701" w:rsidDel="00056D69">
            <w:rPr>
              <w:rFonts w:ascii="Segoe UI" w:hAnsi="Segoe UI" w:cs="Segoe UI"/>
              <w:sz w:val="20"/>
            </w:rPr>
            <w:delText xml:space="preserve">ustanoveními ZZVZ. </w:delText>
          </w:r>
        </w:del>
      </w:ins>
      <w:del w:id="208" w:author="Švecova Jitka" w:date="2025-11-05T15:29:00Z" w16du:dateUtc="2025-11-05T14:29:00Z">
        <w:r w:rsidRPr="00D16DBA" w:rsidDel="00056D69">
          <w:rPr>
            <w:rFonts w:ascii="Segoe UI" w:hAnsi="Segoe UI" w:cs="Segoe UI"/>
            <w:sz w:val="20"/>
          </w:rPr>
          <w:delText>jin</w:delText>
        </w:r>
        <w:r w:rsidR="0027003C" w:rsidRPr="00D16DBA" w:rsidDel="00056D69">
          <w:rPr>
            <w:rFonts w:ascii="Segoe UI" w:hAnsi="Segoe UI" w:cs="Segoe UI"/>
            <w:sz w:val="20"/>
          </w:rPr>
          <w:delText>ou</w:delText>
        </w:r>
        <w:r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právnickou osobou </w:delText>
        </w:r>
        <w:r w:rsidRPr="00D16DBA" w:rsidDel="00056D69">
          <w:rPr>
            <w:rFonts w:ascii="Segoe UI" w:hAnsi="Segoe UI" w:cs="Segoe UI"/>
            <w:sz w:val="20"/>
          </w:rPr>
          <w:delText>ovládan</w:delText>
        </w:r>
        <w:r w:rsidR="0027003C" w:rsidRPr="00D16DBA" w:rsidDel="00056D69">
          <w:rPr>
            <w:rFonts w:ascii="Segoe UI" w:hAnsi="Segoe UI" w:cs="Segoe UI"/>
            <w:sz w:val="20"/>
          </w:rPr>
          <w:delText>ou</w:delText>
        </w:r>
        <w:r w:rsidRPr="00D16DBA" w:rsidDel="00056D69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056D69">
          <w:rPr>
            <w:rFonts w:ascii="Segoe UI" w:hAnsi="Segoe UI" w:cs="Segoe UI"/>
            <w:sz w:val="20"/>
          </w:rPr>
          <w:delText xml:space="preserve">veřejným zadavatelem </w:delText>
        </w:r>
        <w:r w:rsidR="00811944" w:rsidRPr="00D16DBA" w:rsidDel="00056D69">
          <w:rPr>
            <w:rFonts w:ascii="Segoe UI" w:hAnsi="Segoe UI" w:cs="Segoe UI"/>
            <w:sz w:val="20"/>
          </w:rPr>
          <w:delText xml:space="preserve">dle § 11 </w:delText>
        </w:r>
        <w:r w:rsidR="0027003C" w:rsidRPr="00D16DBA" w:rsidDel="00056D69">
          <w:rPr>
            <w:rFonts w:ascii="Segoe UI" w:hAnsi="Segoe UI" w:cs="Segoe UI"/>
            <w:sz w:val="20"/>
          </w:rPr>
          <w:delText xml:space="preserve">odst. 1 písm. a) </w:delText>
        </w:r>
        <w:r w:rsidR="00811944" w:rsidRPr="00D16DBA" w:rsidDel="00056D69">
          <w:rPr>
            <w:rFonts w:ascii="Segoe UI" w:hAnsi="Segoe UI" w:cs="Segoe UI"/>
            <w:sz w:val="20"/>
          </w:rPr>
          <w:delText>ZZVZ</w:delText>
        </w:r>
        <w:r w:rsidR="00BF3B86" w:rsidRPr="00D16DBA" w:rsidDel="00056D69">
          <w:rPr>
            <w:rFonts w:ascii="Segoe UI" w:hAnsi="Segoe UI" w:cs="Segoe UI"/>
            <w:sz w:val="20"/>
          </w:rPr>
          <w:delText>, která naplňuje veškeré zákonné podmínky.</w:delText>
        </w:r>
        <w:r w:rsidR="001501AC" w:rsidRPr="00D16DBA" w:rsidDel="00056D69">
          <w:rPr>
            <w:rFonts w:ascii="Segoe UI" w:hAnsi="Segoe UI" w:cs="Segoe UI"/>
            <w:sz w:val="20"/>
          </w:rPr>
          <w:delText xml:space="preserve"> </w:delText>
        </w:r>
      </w:del>
    </w:p>
    <w:p w14:paraId="0B07442E" w14:textId="6FAF0253" w:rsidR="00D94772" w:rsidRPr="00D16DBA" w:rsidDel="00B83D10" w:rsidRDefault="001501AC" w:rsidP="00BB0DFE">
      <w:pPr>
        <w:spacing w:after="120"/>
        <w:jc w:val="both"/>
        <w:rPr>
          <w:del w:id="209" w:author="Švecova Jitka" w:date="2025-11-03T14:48:00Z" w16du:dateUtc="2025-11-03T13:48:00Z"/>
          <w:rFonts w:ascii="Segoe UI" w:hAnsi="Segoe UI" w:cs="Segoe UI"/>
          <w:sz w:val="20"/>
        </w:rPr>
      </w:pPr>
      <w:del w:id="210" w:author="Švecova Jitka" w:date="2025-11-03T14:48:00Z" w16du:dateUtc="2025-11-03T13:48:00Z">
        <w:r w:rsidRPr="00D16DBA" w:rsidDel="00B83D10">
          <w:rPr>
            <w:rFonts w:ascii="Segoe UI" w:hAnsi="Segoe UI" w:cs="Segoe UI"/>
            <w:sz w:val="20"/>
          </w:rPr>
          <w:delText xml:space="preserve">Dodavatel 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je </w:delText>
        </w:r>
        <w:r w:rsidR="00811944" w:rsidRPr="00D16DBA" w:rsidDel="00B83D10">
          <w:rPr>
            <w:rFonts w:ascii="Segoe UI" w:hAnsi="Segoe UI" w:cs="Segoe UI"/>
            <w:sz w:val="20"/>
          </w:rPr>
          <w:delText xml:space="preserve">současně </w:delText>
        </w:r>
        <w:r w:rsidR="00B0069E" w:rsidRPr="00D16DBA" w:rsidDel="00B83D10">
          <w:rPr>
            <w:rFonts w:ascii="Segoe UI" w:hAnsi="Segoe UI" w:cs="Segoe UI"/>
            <w:sz w:val="20"/>
          </w:rPr>
          <w:delText>jako povinná osoba dle § 5 zákona č. 255/</w:delText>
        </w:r>
        <w:r w:rsidR="00377A63" w:rsidRPr="00D16DBA" w:rsidDel="00B83D10">
          <w:rPr>
            <w:rFonts w:ascii="Segoe UI" w:hAnsi="Segoe UI" w:cs="Segoe UI"/>
            <w:sz w:val="20"/>
          </w:rPr>
          <w:delText>2012 Sb., o kontrole (kontrolní 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řád), </w:delText>
        </w:r>
        <w:r w:rsidR="009A35F4" w:rsidRPr="00D16DBA" w:rsidDel="00B83D10">
          <w:rPr>
            <w:rFonts w:ascii="Segoe UI" w:hAnsi="Segoe UI" w:cs="Segoe UI"/>
            <w:sz w:val="20"/>
          </w:rPr>
          <w:delText>ve</w:delText>
        </w:r>
        <w:r w:rsidR="00992E0D" w:rsidDel="00B83D10">
          <w:rPr>
            <w:rFonts w:ascii="Segoe UI" w:hAnsi="Segoe UI" w:cs="Segoe UI"/>
            <w:sz w:val="20"/>
          </w:rPr>
          <w:delText> </w:delText>
        </w:r>
        <w:r w:rsidR="009A35F4" w:rsidRPr="00D16DBA" w:rsidDel="00B83D10">
          <w:rPr>
            <w:rFonts w:ascii="Segoe UI" w:hAnsi="Segoe UI" w:cs="Segoe UI"/>
            <w:sz w:val="20"/>
          </w:rPr>
          <w:delText>znění pozdějších předpisů</w:delText>
        </w:r>
        <w:r w:rsidR="00B0069E" w:rsidRPr="00D16DBA" w:rsidDel="00B83D10">
          <w:rPr>
            <w:rFonts w:ascii="Segoe UI" w:hAnsi="Segoe UI" w:cs="Segoe UI"/>
            <w:sz w:val="20"/>
          </w:rPr>
          <w:delText>, schopen prokázat naplnění podmín</w:delText>
        </w:r>
        <w:r w:rsidR="002E6C19" w:rsidRPr="00D16DBA" w:rsidDel="00B83D10">
          <w:rPr>
            <w:rFonts w:ascii="Segoe UI" w:hAnsi="Segoe UI" w:cs="Segoe UI"/>
            <w:sz w:val="20"/>
          </w:rPr>
          <w:delText>ky</w:delText>
        </w:r>
        <w:r w:rsidR="00B0069E" w:rsidRPr="00D16DBA" w:rsidDel="00B83D10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B83D10">
          <w:rPr>
            <w:rFonts w:ascii="Segoe UI" w:hAnsi="Segoe UI" w:cs="Segoe UI"/>
            <w:sz w:val="20"/>
          </w:rPr>
          <w:delText>neexistence</w:delText>
        </w:r>
        <w:r w:rsidR="00103463" w:rsidRPr="00D16DBA" w:rsidDel="00B83D10">
          <w:rPr>
            <w:rFonts w:ascii="Segoe UI" w:hAnsi="Segoe UI" w:cs="Segoe UI"/>
            <w:sz w:val="20"/>
          </w:rPr>
          <w:delText xml:space="preserve"> přímé</w:delText>
        </w:r>
        <w:r w:rsidR="002E6C19" w:rsidRPr="00D16DBA" w:rsidDel="00B83D10">
          <w:rPr>
            <w:rFonts w:ascii="Segoe UI" w:hAnsi="Segoe UI" w:cs="Segoe UI"/>
            <w:sz w:val="20"/>
          </w:rPr>
          <w:delText xml:space="preserve"> majetkové účasti </w:delText>
        </w:r>
        <w:r w:rsidR="0027003C" w:rsidRPr="00D16DBA" w:rsidDel="00B83D10">
          <w:rPr>
            <w:rFonts w:ascii="Segoe UI" w:hAnsi="Segoe UI" w:cs="Segoe UI"/>
            <w:sz w:val="20"/>
          </w:rPr>
          <w:delText>žádné</w:delText>
        </w:r>
        <w:r w:rsidR="0061205B" w:rsidRPr="00D16DBA" w:rsidDel="00B83D10">
          <w:rPr>
            <w:rFonts w:ascii="Segoe UI" w:hAnsi="Segoe UI" w:cs="Segoe UI"/>
            <w:sz w:val="20"/>
          </w:rPr>
          <w:delText xml:space="preserve"> </w:delText>
        </w:r>
        <w:r w:rsidR="002E6C19" w:rsidRPr="00D16DBA" w:rsidDel="00B83D10">
          <w:rPr>
            <w:rFonts w:ascii="Segoe UI" w:hAnsi="Segoe UI" w:cs="Segoe UI"/>
            <w:sz w:val="20"/>
          </w:rPr>
          <w:delText>soukromé osoby</w:delText>
        </w:r>
        <w:r w:rsidR="00B0069E" w:rsidRPr="00D16DBA" w:rsidDel="00B83D10">
          <w:rPr>
            <w:rFonts w:ascii="Segoe UI" w:hAnsi="Segoe UI" w:cs="Segoe UI"/>
            <w:sz w:val="20"/>
          </w:rPr>
          <w:delText>.</w:delText>
        </w:r>
      </w:del>
    </w:p>
    <w:p w14:paraId="1E008436" w14:textId="77777777" w:rsidR="00811944" w:rsidRPr="00D16DBA" w:rsidRDefault="00811944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…………..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lastRenderedPageBreak/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41D91BF5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  <w:del w:id="211" w:author="Švecova Jitka" w:date="2025-11-03T14:49:00Z" w16du:dateUtc="2025-11-03T13:49:00Z">
              <w:r w:rsidRPr="00D16DBA" w:rsidDel="00B83D10">
                <w:rPr>
                  <w:rFonts w:ascii="Segoe UI" w:hAnsi="Segoe UI" w:cs="Segoe UI"/>
                  <w:sz w:val="20"/>
                </w:rPr>
                <w:delText xml:space="preserve"> OPŽP</w:delText>
              </w:r>
            </w:del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091F" w14:textId="77777777" w:rsidR="007C5C55" w:rsidRDefault="007C5C55" w:rsidP="00687122">
      <w:pPr>
        <w:spacing w:after="0" w:line="240" w:lineRule="auto"/>
      </w:pPr>
      <w:r>
        <w:separator/>
      </w:r>
    </w:p>
  </w:endnote>
  <w:endnote w:type="continuationSeparator" w:id="0">
    <w:p w14:paraId="3AE752EF" w14:textId="77777777" w:rsidR="007C5C55" w:rsidRDefault="007C5C55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22A9EFA0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del w:id="212" w:author="Švecova Jitka" w:date="2025-11-03T14:50:00Z" w16du:dateUtc="2025-11-03T13:50:00Z">
                            <w:r w:rsidRPr="00132A7E" w:rsidDel="00B83D10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delText>Interní informace</w:delText>
                            </w:r>
                          </w:del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22A9EFA0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del w:id="214" w:author="Švecova Jitka" w:date="2025-11-03T14:50:00Z" w16du:dateUtc="2025-11-03T13:50:00Z">
                      <w:r w:rsidRPr="00132A7E" w:rsidDel="00B83D10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delText>Interní informace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DB5E4" w14:textId="77777777" w:rsidR="007C5C55" w:rsidRDefault="007C5C55" w:rsidP="00687122">
      <w:pPr>
        <w:spacing w:after="0" w:line="240" w:lineRule="auto"/>
      </w:pPr>
      <w:r>
        <w:separator/>
      </w:r>
    </w:p>
  </w:footnote>
  <w:footnote w:type="continuationSeparator" w:id="0">
    <w:p w14:paraId="52B19E52" w14:textId="77777777" w:rsidR="007C5C55" w:rsidRDefault="007C5C55" w:rsidP="00687122">
      <w:pPr>
        <w:spacing w:after="0" w:line="240" w:lineRule="auto"/>
      </w:pPr>
      <w:r>
        <w:continuationSeparator/>
      </w:r>
    </w:p>
  </w:footnote>
  <w:footnote w:id="1">
    <w:p w14:paraId="19E32481" w14:textId="6E9B745E" w:rsidR="00712012" w:rsidRPr="006C7194" w:rsidDel="00E42A0E" w:rsidRDefault="00712012" w:rsidP="00A76E61">
      <w:pPr>
        <w:pStyle w:val="Textpoznpodarou"/>
        <w:jc w:val="both"/>
        <w:rPr>
          <w:del w:id="31" w:author="Fronček Szabová Laura" w:date="2025-11-06T11:50:00Z" w16du:dateUtc="2025-11-06T10:50:00Z"/>
          <w:rFonts w:ascii="Segoe UI" w:hAnsi="Segoe UI" w:cs="Segoe UI"/>
          <w:sz w:val="16"/>
          <w:szCs w:val="16"/>
        </w:rPr>
        <w:pPrChange w:id="32" w:author="Švecova Jitka" w:date="2025-11-07T09:10:00Z" w16du:dateUtc="2025-11-07T08:10:00Z">
          <w:pPr>
            <w:pStyle w:val="Textpoznpodarou"/>
          </w:pPr>
        </w:pPrChange>
      </w:pPr>
      <w:del w:id="33" w:author="Fronček Szabová Laura" w:date="2025-11-06T11:50:00Z" w16du:dateUtc="2025-11-06T10:50:00Z">
        <w:r w:rsidRPr="006C7194" w:rsidDel="00E42A0E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 w:rsidDel="00E42A0E">
          <w:rPr>
            <w:rFonts w:ascii="Segoe UI" w:hAnsi="Segoe UI" w:cs="Segoe UI"/>
            <w:sz w:val="16"/>
            <w:szCs w:val="16"/>
          </w:rPr>
          <w:delText xml:space="preserve"> 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Dodavatelem je pro účely tohoto prohlášení: a) </w:delText>
        </w:r>
      </w:del>
      <w:ins w:id="34" w:author="Fronček Szabová Laura" w:date="2025-10-31T10:43:00Z" w16du:dateUtc="2025-10-31T09:43:00Z">
        <w:del w:id="35" w:author="Fronček Szabová Laura" w:date="2025-11-06T11:50:00Z" w16du:dateUtc="2025-11-06T10:50:00Z">
          <w:r w:rsidR="00B14A69" w:rsidDel="00E42A0E">
            <w:rPr>
              <w:rFonts w:ascii="Segoe UI" w:hAnsi="Segoe UI" w:cs="Segoe UI"/>
              <w:sz w:val="16"/>
              <w:szCs w:val="16"/>
            </w:rPr>
            <w:delText xml:space="preserve">ovládající </w:delText>
          </w:r>
        </w:del>
      </w:ins>
      <w:del w:id="36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>veřejný zadavatel</w:delText>
        </w:r>
      </w:del>
      <w:ins w:id="37" w:author="Švecova Jitka" w:date="2025-11-05T14:42:00Z" w16du:dateUtc="2025-11-05T13:42:00Z">
        <w:del w:id="38" w:author="Fronček Szabová Laura" w:date="2025-11-06T11:50:00Z" w16du:dateUtc="2025-11-06T10:50:00Z">
          <w:r w:rsidR="00BA0461" w:rsidDel="00E42A0E">
            <w:rPr>
              <w:rFonts w:ascii="Segoe UI" w:hAnsi="Segoe UI" w:cs="Segoe UI"/>
              <w:sz w:val="16"/>
              <w:szCs w:val="16"/>
            </w:rPr>
            <w:delText xml:space="preserve"> </w:delText>
          </w:r>
        </w:del>
      </w:ins>
      <w:del w:id="39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 xml:space="preserve"> ovládající zadavatele, </w:delText>
        </w:r>
        <w:r w:rsidR="003C7DBD" w:rsidRPr="00B14A69" w:rsidDel="00E42A0E">
          <w:rPr>
            <w:rFonts w:ascii="Segoe UI" w:hAnsi="Segoe UI" w:cs="Segoe UI"/>
            <w:sz w:val="16"/>
            <w:szCs w:val="16"/>
            <w:highlight w:val="yellow"/>
            <w:rPrChange w:id="40" w:author="Fronček Szabová Laura" w:date="2025-10-31T10:45:00Z" w16du:dateUtc="2025-10-31T09:45:00Z">
              <w:rPr>
                <w:rFonts w:ascii="Segoe UI" w:hAnsi="Segoe UI" w:cs="Segoe UI"/>
                <w:sz w:val="16"/>
                <w:szCs w:val="16"/>
              </w:rPr>
            </w:rPrChange>
          </w:rPr>
          <w:delText>který zpracoval toto prohlášení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(</w:delText>
        </w:r>
      </w:del>
      <w:ins w:id="41" w:author="Fronček Szabová Laura" w:date="2025-10-30T14:13:00Z" w16du:dateUtc="2025-10-30T13:13:00Z">
        <w:del w:id="42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>re</w:delText>
          </w:r>
        </w:del>
      </w:ins>
      <w:del w:id="43" w:author="Fronček Szabová Laura" w:date="2025-11-06T11:50:00Z" w16du:dateUtc="2025-11-06T10:50:00Z">
        <w:r w:rsidR="003C7DBD" w:rsidDel="00E42A0E">
          <w:rPr>
            <w:rFonts w:ascii="Segoe UI" w:hAnsi="Segoe UI" w:cs="Segoe UI"/>
            <w:sz w:val="16"/>
            <w:szCs w:val="16"/>
          </w:rPr>
          <w:delText>inverzní in-house)</w:delText>
        </w:r>
        <w:r w:rsidR="009A35F4" w:rsidDel="00E42A0E">
          <w:rPr>
            <w:rFonts w:ascii="Segoe UI" w:hAnsi="Segoe UI" w:cs="Segoe UI"/>
            <w:sz w:val="16"/>
            <w:szCs w:val="16"/>
          </w:rPr>
          <w:delText>;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b) jiná právnická osoba ovládaná veřejným zadavatelem</w:delText>
        </w:r>
        <w:r w:rsidR="00915E4D" w:rsidDel="00E42A0E">
          <w:rPr>
            <w:rFonts w:ascii="Segoe UI" w:hAnsi="Segoe UI" w:cs="Segoe UI"/>
            <w:sz w:val="16"/>
            <w:szCs w:val="16"/>
          </w:rPr>
          <w:delText xml:space="preserve"> dle</w:delText>
        </w:r>
      </w:del>
      <w:ins w:id="44" w:author="Fronček Szabová Laura" w:date="2025-10-30T14:14:00Z" w16du:dateUtc="2025-10-30T13:14:00Z">
        <w:del w:id="45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 xml:space="preserve"> § 11</w:delText>
          </w:r>
        </w:del>
      </w:ins>
      <w:ins w:id="46" w:author="Fronček Szabová Laura" w:date="2025-10-30T14:15:00Z" w16du:dateUtc="2025-10-30T13:15:00Z">
        <w:del w:id="47" w:author="Fronček Szabová Laura" w:date="2025-11-06T11:50:00Z" w16du:dateUtc="2025-11-06T10:50:00Z">
          <w:r w:rsidR="00D37F09" w:rsidDel="00E42A0E">
            <w:rPr>
              <w:rFonts w:ascii="Segoe UI" w:hAnsi="Segoe UI" w:cs="Segoe UI"/>
              <w:sz w:val="16"/>
              <w:szCs w:val="16"/>
            </w:rPr>
            <w:delText xml:space="preserve"> odst. 1</w:delText>
          </w:r>
        </w:del>
      </w:ins>
      <w:del w:id="48" w:author="Fronček Szabová Laura" w:date="2025-11-06T11:50:00Z" w16du:dateUtc="2025-11-06T10:50:00Z">
        <w:r w:rsidR="00915E4D" w:rsidDel="00E42A0E">
          <w:rPr>
            <w:rFonts w:ascii="Segoe UI" w:hAnsi="Segoe UI" w:cs="Segoe UI"/>
            <w:sz w:val="16"/>
            <w:szCs w:val="16"/>
          </w:rPr>
          <w:delText xml:space="preserve"> písm. a)</w:delText>
        </w:r>
        <w:r w:rsidR="003C7DBD" w:rsidDel="00E42A0E">
          <w:rPr>
            <w:rFonts w:ascii="Segoe UI" w:hAnsi="Segoe UI" w:cs="Segoe UI"/>
            <w:sz w:val="16"/>
            <w:szCs w:val="16"/>
          </w:rPr>
          <w:delText xml:space="preserve"> (sesterský in-house)</w:delText>
        </w:r>
        <w:r w:rsidR="007A4610" w:rsidDel="00E42A0E">
          <w:rPr>
            <w:rFonts w:ascii="Segoe UI" w:hAnsi="Segoe UI" w:cs="Segoe UI"/>
            <w:sz w:val="16"/>
            <w:szCs w:val="16"/>
          </w:rPr>
          <w:delText>.</w:delText>
        </w:r>
      </w:del>
    </w:p>
  </w:footnote>
  <w:footnote w:id="2">
    <w:p w14:paraId="505E7815" w14:textId="3620699F" w:rsidR="00FB2ADA" w:rsidDel="00E42A0E" w:rsidRDefault="00FB2ADA" w:rsidP="00A76E61">
      <w:pPr>
        <w:pStyle w:val="Textpoznpodarou"/>
        <w:jc w:val="both"/>
        <w:rPr>
          <w:del w:id="56" w:author="Fronček Szabová Laura" w:date="2025-11-06T11:50:00Z" w16du:dateUtc="2025-11-06T10:50:00Z"/>
        </w:rPr>
        <w:pPrChange w:id="57" w:author="Švecova Jitka" w:date="2025-11-07T09:10:00Z" w16du:dateUtc="2025-11-07T08:10:00Z">
          <w:pPr>
            <w:pStyle w:val="Textpoznpodarou"/>
          </w:pPr>
        </w:pPrChange>
      </w:pPr>
      <w:del w:id="58" w:author="Fronček Szabová Laura" w:date="2025-11-06T11:50:00Z" w16du:dateUtc="2025-11-06T10:50:00Z">
        <w:r w:rsidDel="00E42A0E">
          <w:rPr>
            <w:rStyle w:val="Znakapoznpodarou"/>
          </w:rPr>
          <w:footnoteRef/>
        </w:r>
        <w:r w:rsidDel="00E42A0E">
          <w:delText xml:space="preserve"> </w:delText>
        </w:r>
        <w:r w:rsidDel="00E42A0E">
          <w:rPr>
            <w:rFonts w:ascii="Segoe UI" w:hAnsi="Segoe UI" w:cs="Segoe UI"/>
            <w:sz w:val="16"/>
            <w:szCs w:val="16"/>
          </w:rPr>
          <w:delText>Definice soukromé osoby je uvedena v</w:delText>
        </w:r>
        <w:r w:rsidRPr="00FB2ADA" w:rsidDel="00E42A0E">
          <w:rPr>
            <w:rFonts w:ascii="Segoe UI" w:hAnsi="Segoe UI" w:cs="Segoe UI"/>
            <w:sz w:val="16"/>
            <w:szCs w:val="16"/>
          </w:rPr>
          <w:delText xml:space="preserve"> § 11 odst. 5</w:delText>
        </w:r>
        <w:r w:rsidDel="00E42A0E">
          <w:rPr>
            <w:rFonts w:ascii="Segoe UI" w:hAnsi="Segoe UI" w:cs="Segoe UI"/>
            <w:sz w:val="16"/>
            <w:szCs w:val="16"/>
          </w:rPr>
          <w:delText xml:space="preserve"> ZZVZ.</w:delText>
        </w:r>
      </w:del>
    </w:p>
  </w:footnote>
  <w:footnote w:id="3">
    <w:p w14:paraId="0AC6EAEA" w14:textId="777D5FE6" w:rsidR="007A4610" w:rsidRDefault="007A4610" w:rsidP="00A76E61">
      <w:pPr>
        <w:pStyle w:val="Textpoznpodarou"/>
        <w:jc w:val="both"/>
        <w:pPrChange w:id="80" w:author="Švecova Jitka" w:date="2025-11-07T09:10:00Z" w16du:dateUtc="2025-11-07T08:10:00Z">
          <w:pPr>
            <w:pStyle w:val="Textpoznpodarou"/>
          </w:pPr>
        </w:pPrChange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Ovládání</w:t>
      </w:r>
      <w:r w:rsidR="00915E4D">
        <w:rPr>
          <w:rFonts w:ascii="Segoe UI" w:hAnsi="Segoe UI" w:cs="Segoe UI"/>
          <w:sz w:val="16"/>
          <w:szCs w:val="16"/>
        </w:rPr>
        <w:t xml:space="preserve"> je</w:t>
      </w:r>
      <w:r>
        <w:rPr>
          <w:rFonts w:ascii="Segoe UI" w:hAnsi="Segoe UI" w:cs="Segoe UI"/>
          <w:sz w:val="16"/>
          <w:szCs w:val="16"/>
        </w:rPr>
        <w:t xml:space="preserve"> blíže specifikováno v</w:t>
      </w:r>
      <w:r w:rsidRPr="00112870">
        <w:rPr>
          <w:rFonts w:ascii="Segoe UI" w:hAnsi="Segoe UI" w:cs="Segoe UI"/>
          <w:sz w:val="16"/>
          <w:szCs w:val="16"/>
        </w:rPr>
        <w:t> ustanovení § 11 odst. 2 a 3 ZZVZ.</w:t>
      </w:r>
    </w:p>
  </w:footnote>
  <w:footnote w:id="4">
    <w:p w14:paraId="19C7CB09" w14:textId="77777777" w:rsidR="00400768" w:rsidRDefault="00400768" w:rsidP="00A76E61">
      <w:pPr>
        <w:pStyle w:val="Textpoznpodarou"/>
        <w:jc w:val="both"/>
        <w:rPr>
          <w:ins w:id="131" w:author="Švecova Jitka" w:date="2025-11-05T15:51:00Z" w16du:dateUtc="2025-11-05T14:51:00Z"/>
        </w:rPr>
      </w:pPr>
      <w:ins w:id="132" w:author="Švecova Jitka" w:date="2025-11-05T15:51:00Z" w16du:dateUtc="2025-11-05T14:51:00Z">
        <w:r w:rsidRPr="006C7194">
          <w:rPr>
            <w:rStyle w:val="Znakapoznpodarou"/>
            <w:rFonts w:ascii="Segoe UI" w:hAnsi="Segoe UI" w:cs="Segoe UI"/>
            <w:sz w:val="16"/>
            <w:szCs w:val="16"/>
          </w:rPr>
          <w:footnoteRef/>
        </w:r>
        <w:r w:rsidRPr="006C7194">
          <w:rPr>
            <w:rFonts w:ascii="Segoe UI" w:hAnsi="Segoe UI" w:cs="Segoe UI"/>
            <w:sz w:val="16"/>
            <w:szCs w:val="16"/>
          </w:rPr>
          <w:t xml:space="preserve"> </w:t>
        </w:r>
        <w:r w:rsidRPr="00CF6710">
          <w:rPr>
            <w:rFonts w:ascii="Segoe UI" w:hAnsi="Segoe UI" w:cs="Segoe UI"/>
            <w:sz w:val="16"/>
            <w:szCs w:val="16"/>
          </w:rPr>
          <w:t> </w:t>
        </w:r>
        <w:bookmarkStart w:id="133" w:name="_Hlk212723463"/>
        <w:r w:rsidRPr="00CF6710">
          <w:rPr>
            <w:rFonts w:ascii="Segoe UI" w:hAnsi="Segoe UI" w:cs="Segoe UI"/>
            <w:sz w:val="16"/>
            <w:szCs w:val="16"/>
          </w:rPr>
          <w:t xml:space="preserve">Vznikla-li nebo zahájila-li </w:t>
        </w:r>
        <w:r>
          <w:rPr>
            <w:rFonts w:ascii="Segoe UI" w:hAnsi="Segoe UI" w:cs="Segoe UI"/>
            <w:sz w:val="16"/>
            <w:szCs w:val="16"/>
          </w:rPr>
          <w:t>ovládaná osoba</w:t>
        </w:r>
        <w:r w:rsidRPr="00CF6710">
          <w:rPr>
            <w:rFonts w:ascii="Segoe UI" w:hAnsi="Segoe UI" w:cs="Segoe UI"/>
            <w:sz w:val="16"/>
            <w:szCs w:val="16"/>
          </w:rPr>
          <w:t xml:space="preserve"> příslušnou činnost později nebo došlo k reorganizaci jejích činností, postačí, že dosažení podmínek podle odstavce 1 je věrohodné, zejména na základě plánů činnosti.</w:t>
        </w:r>
        <w:bookmarkEnd w:id="133"/>
      </w:ins>
    </w:p>
  </w:footnote>
  <w:footnote w:id="5">
    <w:p w14:paraId="7E762F28" w14:textId="77777777" w:rsidR="00BA0461" w:rsidRDefault="00BA0461" w:rsidP="00A76E61">
      <w:pPr>
        <w:pStyle w:val="Textpoznpodarou"/>
        <w:jc w:val="both"/>
        <w:rPr>
          <w:ins w:id="154" w:author="Švecova Jitka" w:date="2025-11-05T14:48:00Z" w16du:dateUtc="2025-11-05T13:48:00Z"/>
        </w:rPr>
        <w:pPrChange w:id="155" w:author="Švecova Jitka" w:date="2025-11-07T09:10:00Z" w16du:dateUtc="2025-11-07T08:10:00Z">
          <w:pPr>
            <w:pStyle w:val="Textpoznpodarou"/>
          </w:pPr>
        </w:pPrChange>
      </w:pPr>
      <w:ins w:id="156" w:author="Švecova Jitka" w:date="2025-11-05T14:48:00Z" w16du:dateUtc="2025-11-05T13:48:00Z">
        <w:r>
          <w:rPr>
            <w:rStyle w:val="Znakapoznpodarou"/>
          </w:rPr>
          <w:footnoteRef/>
        </w:r>
        <w:r>
          <w:t xml:space="preserve"> </w:t>
        </w:r>
        <w:r w:rsidRPr="00D23572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947E0"/>
    <w:rsid w:val="000A354F"/>
    <w:rsid w:val="000A3C58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729E1"/>
    <w:rsid w:val="00191BBC"/>
    <w:rsid w:val="00197575"/>
    <w:rsid w:val="001A2402"/>
    <w:rsid w:val="001D29B7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6EDF"/>
    <w:rsid w:val="002A7F5A"/>
    <w:rsid w:val="002E6C19"/>
    <w:rsid w:val="0030002C"/>
    <w:rsid w:val="00305DF9"/>
    <w:rsid w:val="0037679E"/>
    <w:rsid w:val="00377A63"/>
    <w:rsid w:val="003818E4"/>
    <w:rsid w:val="003B7C16"/>
    <w:rsid w:val="003C7DBD"/>
    <w:rsid w:val="003E60DA"/>
    <w:rsid w:val="003F4BB3"/>
    <w:rsid w:val="00400768"/>
    <w:rsid w:val="00402A5C"/>
    <w:rsid w:val="00435750"/>
    <w:rsid w:val="004413D4"/>
    <w:rsid w:val="00442072"/>
    <w:rsid w:val="0045725A"/>
    <w:rsid w:val="00461906"/>
    <w:rsid w:val="004A1C70"/>
    <w:rsid w:val="004E6022"/>
    <w:rsid w:val="004F05C2"/>
    <w:rsid w:val="004F68C3"/>
    <w:rsid w:val="005152B5"/>
    <w:rsid w:val="00515D1E"/>
    <w:rsid w:val="00535025"/>
    <w:rsid w:val="005439E7"/>
    <w:rsid w:val="00551AE6"/>
    <w:rsid w:val="00556838"/>
    <w:rsid w:val="005716EA"/>
    <w:rsid w:val="00573141"/>
    <w:rsid w:val="005958D0"/>
    <w:rsid w:val="005B21E4"/>
    <w:rsid w:val="005D3B29"/>
    <w:rsid w:val="005E6AF7"/>
    <w:rsid w:val="005E7694"/>
    <w:rsid w:val="005F72FA"/>
    <w:rsid w:val="005F7E0F"/>
    <w:rsid w:val="00604EC9"/>
    <w:rsid w:val="0061205B"/>
    <w:rsid w:val="0064293B"/>
    <w:rsid w:val="00651DC3"/>
    <w:rsid w:val="00657E5A"/>
    <w:rsid w:val="00661790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533CC"/>
    <w:rsid w:val="00760FB1"/>
    <w:rsid w:val="00762DAD"/>
    <w:rsid w:val="00771A38"/>
    <w:rsid w:val="00782A69"/>
    <w:rsid w:val="00784479"/>
    <w:rsid w:val="00797834"/>
    <w:rsid w:val="007A133A"/>
    <w:rsid w:val="007A4610"/>
    <w:rsid w:val="007B410B"/>
    <w:rsid w:val="007C35E5"/>
    <w:rsid w:val="007C5C55"/>
    <w:rsid w:val="007D2F34"/>
    <w:rsid w:val="007E000E"/>
    <w:rsid w:val="007E3DB5"/>
    <w:rsid w:val="00811944"/>
    <w:rsid w:val="0081571F"/>
    <w:rsid w:val="00824C6A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77291"/>
    <w:rsid w:val="00984592"/>
    <w:rsid w:val="00984E13"/>
    <w:rsid w:val="00992E0D"/>
    <w:rsid w:val="009A10D9"/>
    <w:rsid w:val="009A35F4"/>
    <w:rsid w:val="009A3831"/>
    <w:rsid w:val="009B217B"/>
    <w:rsid w:val="009D237F"/>
    <w:rsid w:val="009D3308"/>
    <w:rsid w:val="009D7362"/>
    <w:rsid w:val="00A1658A"/>
    <w:rsid w:val="00A214F3"/>
    <w:rsid w:val="00A30C25"/>
    <w:rsid w:val="00A409B7"/>
    <w:rsid w:val="00A7150F"/>
    <w:rsid w:val="00A745DD"/>
    <w:rsid w:val="00A768A4"/>
    <w:rsid w:val="00A76E61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2CDF"/>
    <w:rsid w:val="00B54502"/>
    <w:rsid w:val="00B56E2C"/>
    <w:rsid w:val="00B81FC6"/>
    <w:rsid w:val="00B83D10"/>
    <w:rsid w:val="00B9594D"/>
    <w:rsid w:val="00BA0461"/>
    <w:rsid w:val="00BA6239"/>
    <w:rsid w:val="00BB0DFE"/>
    <w:rsid w:val="00BD6309"/>
    <w:rsid w:val="00BE2682"/>
    <w:rsid w:val="00BF3B86"/>
    <w:rsid w:val="00C22EE2"/>
    <w:rsid w:val="00C30163"/>
    <w:rsid w:val="00C62546"/>
    <w:rsid w:val="00C67C2C"/>
    <w:rsid w:val="00C67F36"/>
    <w:rsid w:val="00C84715"/>
    <w:rsid w:val="00CA464F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94772"/>
    <w:rsid w:val="00DD007A"/>
    <w:rsid w:val="00E06B74"/>
    <w:rsid w:val="00E42A0E"/>
    <w:rsid w:val="00E47744"/>
    <w:rsid w:val="00E50D73"/>
    <w:rsid w:val="00E90F94"/>
    <w:rsid w:val="00F0279F"/>
    <w:rsid w:val="00F311FC"/>
    <w:rsid w:val="00F32979"/>
    <w:rsid w:val="00F41FE4"/>
    <w:rsid w:val="00F578BC"/>
    <w:rsid w:val="00F71B60"/>
    <w:rsid w:val="00F819A9"/>
    <w:rsid w:val="00F96092"/>
    <w:rsid w:val="00FB2ADA"/>
    <w:rsid w:val="00FE59E2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Švecova Jitka</cp:lastModifiedBy>
  <cp:revision>5</cp:revision>
  <cp:lastPrinted>2019-02-13T08:39:00Z</cp:lastPrinted>
  <dcterms:created xsi:type="dcterms:W3CDTF">2025-11-06T12:54:00Z</dcterms:created>
  <dcterms:modified xsi:type="dcterms:W3CDTF">2025-11-07T08:10:00Z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